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1815D" w14:textId="5335423B" w:rsidR="003440C8" w:rsidRDefault="004D60F5" w:rsidP="0009502C">
      <w:pPr>
        <w:jc w:val="center"/>
        <w:rPr>
          <w:rFonts w:asciiTheme="minorHAnsi" w:hAnsiTheme="minorHAnsi" w:cstheme="minorHAnsi"/>
          <w:b/>
          <w:szCs w:val="24"/>
        </w:rPr>
      </w:pPr>
      <w:r>
        <w:rPr>
          <w:rFonts w:asciiTheme="minorHAnsi" w:hAnsiTheme="minorHAnsi" w:cstheme="minorHAnsi"/>
          <w:b/>
          <w:szCs w:val="24"/>
        </w:rPr>
        <w:t>RFP-</w:t>
      </w:r>
      <w:r w:rsidR="003440C8">
        <w:rPr>
          <w:rFonts w:asciiTheme="minorHAnsi" w:hAnsiTheme="minorHAnsi" w:cstheme="minorHAnsi"/>
          <w:b/>
          <w:szCs w:val="24"/>
        </w:rPr>
        <w:t>24-76</w:t>
      </w:r>
      <w:r w:rsidR="003F0B82">
        <w:rPr>
          <w:rFonts w:asciiTheme="minorHAnsi" w:hAnsiTheme="minorHAnsi" w:cstheme="minorHAnsi"/>
          <w:b/>
          <w:szCs w:val="24"/>
        </w:rPr>
        <w:t>732</w:t>
      </w:r>
    </w:p>
    <w:p w14:paraId="3360D5BD" w14:textId="604DAC99" w:rsidR="0009502C" w:rsidRPr="00A2550B" w:rsidRDefault="0009502C" w:rsidP="0009502C">
      <w:pPr>
        <w:jc w:val="center"/>
        <w:rPr>
          <w:rFonts w:asciiTheme="minorHAnsi" w:hAnsiTheme="minorHAnsi" w:cstheme="minorHAnsi"/>
          <w:b/>
          <w:szCs w:val="24"/>
        </w:rPr>
      </w:pPr>
      <w:r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11DB2C87">
        <w:tc>
          <w:tcPr>
            <w:tcW w:w="8856" w:type="dxa"/>
            <w:shd w:val="clear" w:color="auto" w:fill="FFFF99"/>
          </w:tcPr>
          <w:p w14:paraId="46B2733D" w14:textId="4AC1087F" w:rsidR="0009502C" w:rsidRPr="00764E3B" w:rsidRDefault="0009502C" w:rsidP="6E2EA3A4">
            <w:pPr>
              <w:rPr>
                <w:rFonts w:asciiTheme="minorHAnsi" w:hAnsiTheme="minorHAnsi" w:cstheme="minorBidi"/>
              </w:rPr>
            </w:pPr>
            <w:r w:rsidRPr="11DB2C87">
              <w:rPr>
                <w:rFonts w:asciiTheme="minorHAnsi" w:hAnsiTheme="minorHAnsi" w:cstheme="minorBidi"/>
              </w:rPr>
              <w:t xml:space="preserve"> </w:t>
            </w:r>
            <w:ins w:id="0" w:author="Mary Connors" w:date="2023-10-17T13:21:00Z">
              <w:r w:rsidR="00764E3B" w:rsidRPr="11DB2C87">
                <w:rPr>
                  <w:rFonts w:asciiTheme="minorHAnsi" w:hAnsiTheme="minorHAnsi" w:cstheme="minorBidi"/>
                </w:rPr>
                <w:t xml:space="preserve">Correctional Cable TV (CCT) is a dba of Correctional Cable of Texas, Inc., which Altice USA, Inc. is the parent company. Altice currently serves approximately 4.9 million residential and business customers in 21 states. Correctional Cable has been in operation since the early 1990s and we are the largest satellite provider in the corrections industry. Today, we serve more than 140 facilities across 21 states. </w:t>
              </w:r>
              <w:r w:rsidR="00764E3B" w:rsidRPr="11DB2C87">
                <w:rPr>
                  <w:rFonts w:asciiTheme="minorHAnsi" w:hAnsiTheme="minorHAnsi" w:cstheme="minorBidi"/>
                  <w:highlight w:val="green"/>
                  <w:rPrChange w:id="1" w:author="Norely Estrada" w:date="2023-10-25T14:29:00Z">
                    <w:rPr>
                      <w:rFonts w:asciiTheme="minorHAnsi" w:hAnsiTheme="minorHAnsi" w:cstheme="minorBidi"/>
                    </w:rPr>
                  </w:rPrChange>
                </w:rPr>
                <w:t xml:space="preserve">We </w:t>
              </w:r>
            </w:ins>
            <w:ins w:id="2" w:author="Norely Estrada" w:date="2023-10-26T20:14:00Z">
              <w:r w:rsidR="7AED4645" w:rsidRPr="11DB2C87">
                <w:rPr>
                  <w:rFonts w:asciiTheme="minorHAnsi" w:hAnsiTheme="minorHAnsi" w:cstheme="minorBidi"/>
                  <w:highlight w:val="green"/>
                </w:rPr>
                <w:t xml:space="preserve">have been doing business </w:t>
              </w:r>
            </w:ins>
            <w:del w:id="3" w:author="Norely Estrada" w:date="2023-10-26T20:14:00Z">
              <w:r w:rsidRPr="11DB2C87" w:rsidDel="0009502C">
                <w:rPr>
                  <w:rFonts w:asciiTheme="minorHAnsi" w:hAnsiTheme="minorHAnsi" w:cstheme="minorBidi"/>
                  <w:highlight w:val="green"/>
                  <w:rPrChange w:id="4" w:author="Norely Estrada" w:date="2023-10-25T14:29:00Z">
                    <w:rPr>
                      <w:rFonts w:asciiTheme="minorHAnsi" w:hAnsiTheme="minorHAnsi" w:cstheme="minorBidi"/>
                    </w:rPr>
                  </w:rPrChange>
                </w:rPr>
                <w:delText xml:space="preserve">are currently in year </w:delText>
              </w:r>
            </w:del>
            <w:del w:id="5" w:author="Norely Estrada" w:date="2023-10-26T20:13:00Z">
              <w:r w:rsidRPr="11DB2C87" w:rsidDel="0009502C">
                <w:rPr>
                  <w:rFonts w:asciiTheme="minorHAnsi" w:hAnsiTheme="minorHAnsi" w:cstheme="minorBidi"/>
                  <w:highlight w:val="green"/>
                  <w:rPrChange w:id="6" w:author="Norely Estrada" w:date="2023-10-25T14:29:00Z">
                    <w:rPr>
                      <w:rFonts w:asciiTheme="minorHAnsi" w:hAnsiTheme="minorHAnsi" w:cstheme="minorBidi"/>
                    </w:rPr>
                  </w:rPrChange>
                </w:rPr>
                <w:delText xml:space="preserve">19 </w:delText>
              </w:r>
            </w:del>
            <w:del w:id="7" w:author="Norely Estrada" w:date="2023-10-26T20:14:00Z">
              <w:r w:rsidRPr="11DB2C87" w:rsidDel="0009502C">
                <w:rPr>
                  <w:rFonts w:asciiTheme="minorHAnsi" w:hAnsiTheme="minorHAnsi" w:cstheme="minorBidi"/>
                  <w:highlight w:val="green"/>
                  <w:rPrChange w:id="8" w:author="Norely Estrada" w:date="2023-10-25T14:29:00Z">
                    <w:rPr>
                      <w:rFonts w:asciiTheme="minorHAnsi" w:hAnsiTheme="minorHAnsi" w:cstheme="minorBidi"/>
                    </w:rPr>
                  </w:rPrChange>
                </w:rPr>
                <w:delText>of a 21-year statewide contract</w:delText>
              </w:r>
            </w:del>
            <w:ins w:id="9" w:author="Mary Connors" w:date="2023-10-17T13:21:00Z">
              <w:r w:rsidR="00764E3B" w:rsidRPr="11DB2C87">
                <w:rPr>
                  <w:rFonts w:asciiTheme="minorHAnsi" w:hAnsiTheme="minorHAnsi" w:cstheme="minorBidi"/>
                  <w:highlight w:val="green"/>
                  <w:rPrChange w:id="10" w:author="Norely Estrada" w:date="2023-10-25T14:29:00Z">
                    <w:rPr>
                      <w:rFonts w:asciiTheme="minorHAnsi" w:hAnsiTheme="minorHAnsi" w:cstheme="minorBidi"/>
                    </w:rPr>
                  </w:rPrChange>
                </w:rPr>
                <w:t xml:space="preserve"> with the Pennsylvania DOC</w:t>
              </w:r>
            </w:ins>
            <w:ins w:id="11" w:author="Norely Estrada" w:date="2023-10-26T20:14:00Z">
              <w:r w:rsidR="5D7E6488" w:rsidRPr="11DB2C87">
                <w:rPr>
                  <w:rFonts w:asciiTheme="minorHAnsi" w:hAnsiTheme="minorHAnsi" w:cstheme="minorBidi"/>
                  <w:highlight w:val="green"/>
                </w:rPr>
                <w:t xml:space="preserve"> for the past 21</w:t>
              </w:r>
            </w:ins>
            <w:ins w:id="12" w:author="Norely Estrada" w:date="2023-10-26T20:15:00Z">
              <w:r w:rsidR="5D7E6488" w:rsidRPr="11DB2C87">
                <w:rPr>
                  <w:rFonts w:asciiTheme="minorHAnsi" w:hAnsiTheme="minorHAnsi" w:cstheme="minorBidi"/>
                  <w:highlight w:val="green"/>
                </w:rPr>
                <w:t xml:space="preserve"> years</w:t>
              </w:r>
            </w:ins>
            <w:del w:id="13" w:author="Norely Estrada" w:date="2023-10-26T20:14:00Z">
              <w:r w:rsidRPr="11DB2C87" w:rsidDel="0009502C">
                <w:rPr>
                  <w:rFonts w:asciiTheme="minorHAnsi" w:hAnsiTheme="minorHAnsi" w:cstheme="minorBidi"/>
                </w:rPr>
                <w:delText>.</w:delText>
              </w:r>
            </w:del>
            <w:ins w:id="14" w:author="Mary Connors" w:date="2023-10-17T13:21:00Z">
              <w:r w:rsidR="00764E3B" w:rsidRPr="11DB2C87">
                <w:rPr>
                  <w:rFonts w:asciiTheme="minorHAnsi" w:hAnsiTheme="minorHAnsi" w:cstheme="minorBidi"/>
                </w:rPr>
                <w:t xml:space="preserve"> </w:t>
              </w:r>
            </w:ins>
            <w:ins w:id="15" w:author="Norely Estrada" w:date="2023-10-25T14:32:00Z">
              <w:r w:rsidR="00350E57" w:rsidRPr="11DB2C87">
                <w:rPr>
                  <w:rFonts w:asciiTheme="minorHAnsi" w:hAnsiTheme="minorHAnsi" w:cstheme="minorBidi"/>
                </w:rPr>
                <w:t>June of 2023</w:t>
              </w:r>
            </w:ins>
            <w:del w:id="16" w:author="Norely Estrada" w:date="2023-10-25T14:31:00Z">
              <w:r w:rsidRPr="11DB2C87" w:rsidDel="0009502C">
                <w:rPr>
                  <w:rFonts w:asciiTheme="minorHAnsi" w:hAnsiTheme="minorHAnsi" w:cstheme="minorBidi"/>
                </w:rPr>
                <w:delText>In 2018</w:delText>
              </w:r>
            </w:del>
            <w:ins w:id="17" w:author="Norely Estrada" w:date="2023-10-25T14:32:00Z">
              <w:r w:rsidR="00350E57" w:rsidRPr="11DB2C87">
                <w:rPr>
                  <w:rFonts w:asciiTheme="minorHAnsi" w:hAnsiTheme="minorHAnsi" w:cstheme="minorBidi"/>
                </w:rPr>
                <w:t>first</w:t>
              </w:r>
            </w:ins>
            <w:del w:id="18" w:author="Norely Estrada" w:date="2023-10-25T14:32:00Z">
              <w:r w:rsidRPr="11DB2C87" w:rsidDel="0009502C">
                <w:rPr>
                  <w:rFonts w:asciiTheme="minorHAnsi" w:hAnsiTheme="minorHAnsi" w:cstheme="minorBidi"/>
                </w:rPr>
                <w:delText>third</w:delText>
              </w:r>
            </w:del>
            <w:r w:rsidR="00764E3B" w:rsidRPr="11DB2C87">
              <w:rPr>
                <w:rFonts w:asciiTheme="minorHAnsi" w:hAnsiTheme="minorHAnsi" w:cstheme="minorBidi"/>
              </w:rPr>
              <w:t xml:space="preserve"> consecutive five year statewide contract with the Colorado DOC </w:t>
            </w:r>
            <w:del w:id="19" w:author="Norely Estrada" w:date="2023-10-26T20:16:00Z">
              <w:r w:rsidRPr="11DB2C87" w:rsidDel="0009502C">
                <w:rPr>
                  <w:rFonts w:asciiTheme="minorHAnsi" w:hAnsiTheme="minorHAnsi" w:cstheme="minorBidi"/>
                  <w:highlight w:val="green"/>
                  <w:rPrChange w:id="20" w:author="Norely Estrada" w:date="2023-10-25T14:12:00Z">
                    <w:rPr>
                      <w:rFonts w:asciiTheme="minorHAnsi" w:hAnsiTheme="minorHAnsi" w:cstheme="minorBidi"/>
                    </w:rPr>
                  </w:rPrChange>
                </w:rPr>
                <w:delText>and the third consecutive four year statewide contract with the Nevada DOC</w:delText>
              </w:r>
            </w:del>
            <w:r w:rsidR="00764E3B" w:rsidRPr="11DB2C87">
              <w:rPr>
                <w:rFonts w:asciiTheme="minorHAnsi" w:hAnsiTheme="minorHAnsi" w:cstheme="minorBidi"/>
              </w:rPr>
              <w:t>. We are recommending the use of DirecTV for the IS</w:t>
            </w:r>
            <w:ins w:id="21" w:author="Norely Estrada" w:date="2023-10-25T14:38:00Z">
              <w:r w:rsidR="00350E57" w:rsidRPr="11DB2C87">
                <w:rPr>
                  <w:rFonts w:asciiTheme="minorHAnsi" w:hAnsiTheme="minorHAnsi" w:cstheme="minorBidi"/>
                </w:rPr>
                <w:t>P</w:t>
              </w:r>
            </w:ins>
            <w:del w:id="22" w:author="Norely Estrada" w:date="2023-10-25T14:38:00Z">
              <w:r w:rsidRPr="11DB2C87" w:rsidDel="0009502C">
                <w:rPr>
                  <w:rFonts w:asciiTheme="minorHAnsi" w:hAnsiTheme="minorHAnsi" w:cstheme="minorBidi"/>
                </w:rPr>
                <w:delText>F</w:delText>
              </w:r>
            </w:del>
            <w:ins w:id="23" w:author="Mary Connors" w:date="2023-10-17T13:21:00Z">
              <w:r w:rsidR="00764E3B" w:rsidRPr="11DB2C87">
                <w:rPr>
                  <w:rFonts w:asciiTheme="minorHAnsi" w:hAnsiTheme="minorHAnsi" w:cstheme="minorBidi"/>
                </w:rPr>
                <w:t xml:space="preserve"> </w:t>
              </w:r>
              <w:proofErr w:type="spellStart"/>
              <w:r w:rsidR="00764E3B" w:rsidRPr="11DB2C87">
                <w:rPr>
                  <w:rFonts w:asciiTheme="minorHAnsi" w:hAnsiTheme="minorHAnsi" w:cstheme="minorBidi"/>
                </w:rPr>
                <w:t>system.</w:t>
              </w:r>
            </w:ins>
            <w:del w:id="24" w:author="Norely Estrada" w:date="2023-10-26T20:23:00Z">
              <w:r w:rsidRPr="11DB2C87" w:rsidDel="0009502C">
                <w:rPr>
                  <w:rFonts w:asciiTheme="minorHAnsi" w:hAnsiTheme="minorHAnsi" w:cstheme="minorBidi"/>
                </w:rPr>
                <w:delText xml:space="preserve"> </w:delText>
              </w:r>
              <w:r w:rsidRPr="11DB2C87" w:rsidDel="0009502C">
                <w:rPr>
                  <w:rFonts w:asciiTheme="minorHAnsi" w:hAnsiTheme="minorHAnsi" w:cstheme="minorBidi"/>
                  <w:highlight w:val="green"/>
                  <w:rPrChange w:id="25" w:author="Norely Estrada" w:date="2023-10-25T14:41:00Z">
                    <w:rPr>
                      <w:rFonts w:asciiTheme="minorHAnsi" w:hAnsiTheme="minorHAnsi" w:cstheme="minorBidi"/>
                    </w:rPr>
                  </w:rPrChange>
                </w:rPr>
                <w:delText>An L&amp;I Agreement is required to open an account</w:delText>
              </w:r>
            </w:del>
            <w:ins w:id="26" w:author="Norely Estrada" w:date="2023-10-26T20:23:00Z">
              <w:r w:rsidR="2F4D3F2B" w:rsidRPr="11DB2C87">
                <w:rPr>
                  <w:rFonts w:asciiTheme="minorHAnsi" w:hAnsiTheme="minorHAnsi" w:cstheme="minorBidi"/>
                  <w:highlight w:val="green"/>
                </w:rPr>
                <w:t>A</w:t>
              </w:r>
              <w:proofErr w:type="spellEnd"/>
              <w:r w:rsidR="2F4D3F2B" w:rsidRPr="11DB2C87">
                <w:rPr>
                  <w:rFonts w:asciiTheme="minorHAnsi" w:hAnsiTheme="minorHAnsi" w:cstheme="minorBidi"/>
                  <w:highlight w:val="green"/>
                </w:rPr>
                <w:t xml:space="preserve"> DirecTV </w:t>
              </w:r>
            </w:ins>
            <w:ins w:id="27" w:author="Norely Estrada" w:date="2023-10-26T20:24:00Z">
              <w:r w:rsidR="39CBCEA2" w:rsidRPr="11DB2C87">
                <w:rPr>
                  <w:rFonts w:asciiTheme="minorHAnsi" w:hAnsiTheme="minorHAnsi" w:cstheme="minorBidi"/>
                  <w:highlight w:val="green"/>
                </w:rPr>
                <w:t>Programming Change Request Form</w:t>
              </w:r>
            </w:ins>
            <w:ins w:id="28" w:author="Mary Connors" w:date="2023-10-17T13:21:00Z">
              <w:r w:rsidR="00764E3B" w:rsidRPr="11DB2C87">
                <w:rPr>
                  <w:rFonts w:asciiTheme="minorHAnsi" w:hAnsiTheme="minorHAnsi" w:cstheme="minorBidi"/>
                  <w:highlight w:val="green"/>
                  <w:rPrChange w:id="29" w:author="Norely Estrada" w:date="2023-10-25T14:41:00Z">
                    <w:rPr>
                      <w:rFonts w:asciiTheme="minorHAnsi" w:hAnsiTheme="minorHAnsi" w:cstheme="minorBidi"/>
                    </w:rPr>
                  </w:rPrChange>
                </w:rPr>
                <w:t xml:space="preserve"> </w:t>
              </w:r>
            </w:ins>
            <w:del w:id="30" w:author="Norely Estrada" w:date="2023-10-26T20:24:00Z">
              <w:r w:rsidRPr="11DB2C87" w:rsidDel="0009502C">
                <w:rPr>
                  <w:rFonts w:asciiTheme="minorHAnsi" w:hAnsiTheme="minorHAnsi" w:cstheme="minorBidi"/>
                  <w:highlight w:val="green"/>
                  <w:rPrChange w:id="31" w:author="Norely Estrada" w:date="2023-10-25T14:41:00Z">
                    <w:rPr>
                      <w:rFonts w:asciiTheme="minorHAnsi" w:hAnsiTheme="minorHAnsi" w:cstheme="minorBidi"/>
                    </w:rPr>
                  </w:rPrChange>
                </w:rPr>
                <w:delText>and</w:delText>
              </w:r>
            </w:del>
            <w:ins w:id="32" w:author="Mary Connors" w:date="2023-10-17T13:21:00Z">
              <w:r w:rsidR="00764E3B" w:rsidRPr="11DB2C87">
                <w:rPr>
                  <w:rFonts w:asciiTheme="minorHAnsi" w:hAnsiTheme="minorHAnsi" w:cstheme="minorBidi"/>
                  <w:highlight w:val="green"/>
                  <w:rPrChange w:id="33" w:author="Norely Estrada" w:date="2023-10-25T14:41:00Z">
                    <w:rPr>
                      <w:rFonts w:asciiTheme="minorHAnsi" w:hAnsiTheme="minorHAnsi" w:cstheme="minorBidi"/>
                    </w:rPr>
                  </w:rPrChange>
                </w:rPr>
                <w:t xml:space="preserve"> must be signed by the Customer (DOC) and the Dealer (CCT). The IDOA has recently approved this form with some special language as an Exhibit. Since IS</w:t>
              </w:r>
            </w:ins>
            <w:ins w:id="34" w:author="Norely Estrada" w:date="2023-10-26T20:25:00Z">
              <w:r w:rsidR="74435148" w:rsidRPr="11DB2C87">
                <w:rPr>
                  <w:rFonts w:asciiTheme="minorHAnsi" w:hAnsiTheme="minorHAnsi" w:cstheme="minorBidi"/>
                  <w:highlight w:val="green"/>
                </w:rPr>
                <w:t>P</w:t>
              </w:r>
            </w:ins>
            <w:del w:id="35" w:author="Norely Estrada" w:date="2023-10-26T20:25:00Z">
              <w:r w:rsidRPr="11DB2C87" w:rsidDel="0009502C">
                <w:rPr>
                  <w:rFonts w:asciiTheme="minorHAnsi" w:hAnsiTheme="minorHAnsi" w:cstheme="minorBidi"/>
                  <w:highlight w:val="green"/>
                  <w:rPrChange w:id="36" w:author="Norely Estrada" w:date="2023-10-25T14:41:00Z">
                    <w:rPr>
                      <w:rFonts w:asciiTheme="minorHAnsi" w:hAnsiTheme="minorHAnsi" w:cstheme="minorBidi"/>
                    </w:rPr>
                  </w:rPrChange>
                </w:rPr>
                <w:delText>F</w:delText>
              </w:r>
            </w:del>
            <w:ins w:id="37" w:author="Mary Connors" w:date="2023-10-17T13:21:00Z">
              <w:r w:rsidR="00764E3B" w:rsidRPr="11DB2C87">
                <w:rPr>
                  <w:rFonts w:asciiTheme="minorHAnsi" w:hAnsiTheme="minorHAnsi" w:cstheme="minorBidi"/>
                  <w:highlight w:val="green"/>
                  <w:rPrChange w:id="38" w:author="Norely Estrada" w:date="2023-10-25T14:41:00Z">
                    <w:rPr>
                      <w:rFonts w:asciiTheme="minorHAnsi" w:hAnsiTheme="minorHAnsi" w:cstheme="minorBidi"/>
                    </w:rPr>
                  </w:rPrChange>
                </w:rPr>
                <w:t xml:space="preserve"> is changing channels a DirecTV Change Form will also require signature. Sample documents are attached at the end of this Section</w:t>
              </w:r>
              <w:del w:id="39" w:author="Steven Daisy" w:date="2023-10-27T16:56:00Z">
                <w:r w:rsidRPr="11DB2C87" w:rsidDel="00764E3B">
                  <w:rPr>
                    <w:rFonts w:asciiTheme="minorHAnsi" w:hAnsiTheme="minorHAnsi" w:cstheme="minorBidi"/>
                    <w:highlight w:val="green"/>
                    <w:rPrChange w:id="40" w:author="Norely Estrada" w:date="2023-10-25T14:41:00Z">
                      <w:rPr>
                        <w:rFonts w:asciiTheme="minorHAnsi" w:hAnsiTheme="minorHAnsi" w:cstheme="minorBidi"/>
                      </w:rPr>
                    </w:rPrChange>
                  </w:rPr>
                  <w:delText>.</w:delText>
                </w:r>
              </w:del>
            </w:ins>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20A3097E" w:rsidR="0009502C" w:rsidRPr="00A2550B" w:rsidRDefault="00764E3B">
            <w:pPr>
              <w:tabs>
                <w:tab w:val="left" w:pos="6333"/>
              </w:tabs>
              <w:rPr>
                <w:rFonts w:asciiTheme="minorHAnsi" w:hAnsiTheme="minorHAnsi" w:cstheme="minorHAnsi"/>
                <w:szCs w:val="24"/>
              </w:rPr>
              <w:pPrChange w:id="41" w:author="Mary Connors" w:date="2023-10-17T13:23:00Z">
                <w:pPr/>
              </w:pPrChange>
            </w:pPr>
            <w:ins w:id="42" w:author="Mary Connors" w:date="2023-10-17T13:23:00Z">
              <w:r w:rsidRPr="00764E3B">
                <w:rPr>
                  <w:rFonts w:asciiTheme="minorHAnsi" w:hAnsiTheme="minorHAnsi" w:cstheme="minorHAnsi"/>
                  <w:szCs w:val="24"/>
                </w:rPr>
                <w:t xml:space="preserve">Friendship Cable of Texas, Inc., dba Correctional Cable, was incorporated in the state of Texas on July 12, 1988. CCT is part of the B2B Organization of Altice USA, Inc. Altice provides residential and commercial video, </w:t>
              </w:r>
              <w:proofErr w:type="spellStart"/>
              <w:proofErr w:type="gramStart"/>
              <w:r w:rsidRPr="00764E3B">
                <w:rPr>
                  <w:rFonts w:asciiTheme="minorHAnsi" w:hAnsiTheme="minorHAnsi" w:cstheme="minorHAnsi"/>
                  <w:szCs w:val="24"/>
                </w:rPr>
                <w:t>telephone,</w:t>
              </w:r>
            </w:ins>
            <w:ins w:id="43" w:author="Norely Estrada" w:date="2023-10-25T14:43:00Z">
              <w:r w:rsidR="004B039D" w:rsidRPr="004B039D">
                <w:rPr>
                  <w:rFonts w:asciiTheme="minorHAnsi" w:hAnsiTheme="minorHAnsi" w:cstheme="minorHAnsi"/>
                  <w:szCs w:val="24"/>
                  <w:highlight w:val="green"/>
                  <w:rPrChange w:id="44" w:author="Norely Estrada" w:date="2023-10-25T14:43:00Z">
                    <w:rPr>
                      <w:rFonts w:asciiTheme="minorHAnsi" w:hAnsiTheme="minorHAnsi" w:cstheme="minorHAnsi"/>
                      <w:szCs w:val="24"/>
                    </w:rPr>
                  </w:rPrChange>
                </w:rPr>
                <w:t>mobile</w:t>
              </w:r>
              <w:proofErr w:type="spellEnd"/>
              <w:proofErr w:type="gramEnd"/>
              <w:r w:rsidR="004B039D" w:rsidRPr="004B039D">
                <w:rPr>
                  <w:rFonts w:asciiTheme="minorHAnsi" w:hAnsiTheme="minorHAnsi" w:cstheme="minorHAnsi"/>
                  <w:szCs w:val="24"/>
                  <w:highlight w:val="green"/>
                  <w:rPrChange w:id="45" w:author="Norely Estrada" w:date="2023-10-25T14:43:00Z">
                    <w:rPr>
                      <w:rFonts w:asciiTheme="minorHAnsi" w:hAnsiTheme="minorHAnsi" w:cstheme="minorHAnsi"/>
                      <w:szCs w:val="24"/>
                    </w:rPr>
                  </w:rPrChange>
                </w:rPr>
                <w:t>,</w:t>
              </w:r>
            </w:ins>
            <w:ins w:id="46" w:author="Mary Connors" w:date="2023-10-17T13:23:00Z">
              <w:r w:rsidRPr="00764E3B">
                <w:rPr>
                  <w:rFonts w:asciiTheme="minorHAnsi" w:hAnsiTheme="minorHAnsi" w:cstheme="minorHAnsi"/>
                  <w:szCs w:val="24"/>
                </w:rPr>
                <w:t xml:space="preserve"> data and security services. CCT provides private satellite video service to multi-dwelling units outside of Altice’s cable </w:t>
              </w:r>
              <w:del w:id="47" w:author="Norely Estrada" w:date="2023-10-25T14:43:00Z">
                <w:r w:rsidRPr="00764E3B" w:rsidDel="004B039D">
                  <w:rPr>
                    <w:rFonts w:asciiTheme="minorHAnsi" w:hAnsiTheme="minorHAnsi" w:cstheme="minorHAnsi"/>
                    <w:szCs w:val="24"/>
                  </w:rPr>
                  <w:delText>plant</w:delText>
                </w:r>
              </w:del>
            </w:ins>
            <w:ins w:id="48" w:author="Norely Estrada" w:date="2023-10-25T14:43:00Z">
              <w:r w:rsidR="004B039D">
                <w:rPr>
                  <w:rFonts w:asciiTheme="minorHAnsi" w:hAnsiTheme="minorHAnsi" w:cstheme="minorHAnsi"/>
                  <w:szCs w:val="24"/>
                </w:rPr>
                <w:t xml:space="preserve"> </w:t>
              </w:r>
              <w:r w:rsidR="004B039D" w:rsidRPr="004B039D">
                <w:rPr>
                  <w:rFonts w:asciiTheme="minorHAnsi" w:hAnsiTheme="minorHAnsi" w:cstheme="minorHAnsi"/>
                  <w:szCs w:val="24"/>
                  <w:highlight w:val="green"/>
                  <w:rPrChange w:id="49" w:author="Norely Estrada" w:date="2023-10-25T14:44:00Z">
                    <w:rPr>
                      <w:rFonts w:asciiTheme="minorHAnsi" w:hAnsiTheme="minorHAnsi" w:cstheme="minorHAnsi"/>
                      <w:szCs w:val="24"/>
                    </w:rPr>
                  </w:rPrChange>
                </w:rPr>
                <w:t>footprint</w:t>
              </w:r>
            </w:ins>
            <w:ins w:id="50" w:author="Mary Connors" w:date="2023-10-17T13:23:00Z">
              <w:r w:rsidRPr="004B039D">
                <w:rPr>
                  <w:rFonts w:asciiTheme="minorHAnsi" w:hAnsiTheme="minorHAnsi" w:cstheme="minorHAnsi"/>
                  <w:szCs w:val="24"/>
                  <w:highlight w:val="green"/>
                  <w:rPrChange w:id="51" w:author="Norely Estrada" w:date="2023-10-25T14:44:00Z">
                    <w:rPr>
                      <w:rFonts w:asciiTheme="minorHAnsi" w:hAnsiTheme="minorHAnsi" w:cstheme="minorHAnsi"/>
                      <w:szCs w:val="24"/>
                    </w:rPr>
                  </w:rPrChange>
                </w:rPr>
                <w:t>;</w:t>
              </w:r>
              <w:r w:rsidRPr="00764E3B">
                <w:rPr>
                  <w:rFonts w:asciiTheme="minorHAnsi" w:hAnsiTheme="minorHAnsi" w:cstheme="minorHAnsi"/>
                  <w:szCs w:val="24"/>
                </w:rPr>
                <w:t xml:space="preserve"> however, we specialize in the correction industry. The Certificate of Authority is attached at the end of this Section.</w:t>
              </w:r>
              <w:r>
                <w:rPr>
                  <w:rFonts w:asciiTheme="minorHAnsi" w:hAnsiTheme="minorHAnsi" w:cstheme="minorHAnsi"/>
                  <w:szCs w:val="24"/>
                </w:rPr>
                <w:tab/>
              </w:r>
            </w:ins>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52" w:name="_Hlk78805547"/>
      <w:r w:rsidRPr="002F3BEF">
        <w:rPr>
          <w:rFonts w:asciiTheme="minorHAnsi" w:hAnsiTheme="minorHAnsi" w:cstheme="minorHAnsi"/>
          <w:b/>
          <w:bCs/>
          <w:szCs w:val="24"/>
        </w:rPr>
        <w:lastRenderedPageBreak/>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17745815">
        <w:tc>
          <w:tcPr>
            <w:tcW w:w="8856" w:type="dxa"/>
            <w:shd w:val="clear" w:color="auto" w:fill="FFFF99"/>
          </w:tcPr>
          <w:p w14:paraId="5F4C9E48" w14:textId="62A56434" w:rsidR="009255C1" w:rsidRPr="00A2550B" w:rsidRDefault="00764E3B" w:rsidP="17745815">
            <w:pPr>
              <w:rPr>
                <w:rFonts w:asciiTheme="minorHAnsi" w:hAnsiTheme="minorHAnsi" w:cstheme="minorBidi"/>
              </w:rPr>
            </w:pPr>
            <w:ins w:id="53" w:author="Mary Connors" w:date="2023-10-17T13:24:00Z">
              <w:r w:rsidRPr="17745815">
                <w:rPr>
                  <w:rFonts w:asciiTheme="minorHAnsi" w:hAnsiTheme="minorHAnsi" w:cstheme="minorBidi"/>
                </w:rPr>
                <w:t>F</w:t>
              </w:r>
              <w:del w:id="54" w:author="Steven Daisy" w:date="2023-10-27T16:51:00Z">
                <w:r w:rsidRPr="17745815" w:rsidDel="00764E3B">
                  <w:rPr>
                    <w:rFonts w:asciiTheme="minorHAnsi" w:hAnsiTheme="minorHAnsi" w:cstheme="minorBidi"/>
                  </w:rPr>
                  <w:delText xml:space="preserve">CT, Inc. and/or CCT do not have separate financials prepared but the parent company’s audited financial reports are available for review at the link below. </w:delText>
                </w:r>
                <w:r w:rsidRPr="17745815" w:rsidDel="00764E3B">
                  <w:rPr>
                    <w:rFonts w:asciiTheme="minorHAnsi" w:hAnsiTheme="minorHAnsi" w:cstheme="minorBidi"/>
                    <w:highlight w:val="green"/>
                    <w:rPrChange w:id="55" w:author="Norely Estrada" w:date="2023-10-25T14:44:00Z">
                      <w:rPr>
                        <w:rFonts w:asciiTheme="minorHAnsi" w:hAnsiTheme="minorHAnsi" w:cstheme="minorBidi"/>
                      </w:rPr>
                    </w:rPrChange>
                  </w:rPr>
                  <w:delText>However, an excerpt from the 2018</w:delText>
                </w:r>
              </w:del>
            </w:ins>
            <w:ins w:id="56" w:author="Norely Estrada" w:date="2023-10-26T20:26:00Z">
              <w:del w:id="57" w:author="Steven Daisy" w:date="2023-10-27T16:51:00Z">
                <w:r w:rsidRPr="17745815" w:rsidDel="56A9404D">
                  <w:rPr>
                    <w:rFonts w:asciiTheme="minorHAnsi" w:hAnsiTheme="minorHAnsi" w:cstheme="minorBidi"/>
                    <w:highlight w:val="green"/>
                  </w:rPr>
                  <w:delText xml:space="preserve"> 2022</w:delText>
                </w:r>
              </w:del>
            </w:ins>
            <w:ins w:id="58" w:author="Mary Connors" w:date="2023-10-17T13:24:00Z">
              <w:del w:id="59" w:author="Steven Daisy" w:date="2023-10-27T16:51:00Z">
                <w:r w:rsidRPr="17745815" w:rsidDel="00764E3B">
                  <w:rPr>
                    <w:rFonts w:asciiTheme="minorHAnsi" w:hAnsiTheme="minorHAnsi" w:cstheme="minorBidi"/>
                    <w:highlight w:val="green"/>
                    <w:rPrChange w:id="60" w:author="Norely Estrada" w:date="2023-10-25T14:44:00Z">
                      <w:rPr>
                        <w:rFonts w:asciiTheme="minorHAnsi" w:hAnsiTheme="minorHAnsi" w:cstheme="minorBidi"/>
                      </w:rPr>
                    </w:rPrChange>
                  </w:rPr>
                  <w:delText xml:space="preserve"> annual 10-k filing with the SEC for 2017 </w:delText>
                </w:r>
              </w:del>
            </w:ins>
            <w:ins w:id="61" w:author="Norely Estrada" w:date="2023-10-26T20:26:00Z">
              <w:del w:id="62" w:author="Steven Daisy" w:date="2023-10-27T16:51:00Z">
                <w:r w:rsidRPr="17745815" w:rsidDel="1B3BD92B">
                  <w:rPr>
                    <w:rFonts w:asciiTheme="minorHAnsi" w:hAnsiTheme="minorHAnsi" w:cstheme="minorBidi"/>
                    <w:highlight w:val="green"/>
                  </w:rPr>
                  <w:delText>2020</w:delText>
                </w:r>
              </w:del>
            </w:ins>
            <w:ins w:id="63" w:author="Mary Connors" w:date="2023-10-17T13:24:00Z">
              <w:del w:id="64" w:author="Steven Daisy" w:date="2023-10-27T16:51:00Z">
                <w:r w:rsidRPr="17745815" w:rsidDel="00764E3B">
                  <w:rPr>
                    <w:rFonts w:asciiTheme="minorHAnsi" w:hAnsiTheme="minorHAnsi" w:cstheme="minorBidi"/>
                    <w:highlight w:val="green"/>
                    <w:rPrChange w:id="65" w:author="Norely Estrada" w:date="2023-10-25T14:44:00Z">
                      <w:rPr>
                        <w:rFonts w:asciiTheme="minorHAnsi" w:hAnsiTheme="minorHAnsi" w:cstheme="minorBidi"/>
                      </w:rPr>
                    </w:rPrChange>
                  </w:rPr>
                  <w:delText>and 2018</w:delText>
                </w:r>
              </w:del>
            </w:ins>
            <w:ins w:id="66" w:author="Norely Estrada" w:date="2023-10-26T20:26:00Z">
              <w:del w:id="67" w:author="Steven Daisy" w:date="2023-10-27T16:51:00Z">
                <w:r w:rsidRPr="17745815" w:rsidDel="35FBB2E6">
                  <w:rPr>
                    <w:rFonts w:asciiTheme="minorHAnsi" w:hAnsiTheme="minorHAnsi" w:cstheme="minorBidi"/>
                    <w:highlight w:val="green"/>
                  </w:rPr>
                  <w:delText xml:space="preserve"> 2021</w:delText>
                </w:r>
              </w:del>
            </w:ins>
            <w:ins w:id="68" w:author="Mary Connors" w:date="2023-10-17T13:24:00Z">
              <w:del w:id="69" w:author="Steven Daisy" w:date="2023-10-27T16:51:00Z">
                <w:r w:rsidRPr="17745815" w:rsidDel="00764E3B">
                  <w:rPr>
                    <w:rFonts w:asciiTheme="minorHAnsi" w:hAnsiTheme="minorHAnsi" w:cstheme="minorBidi"/>
                    <w:highlight w:val="green"/>
                    <w:rPrChange w:id="70" w:author="Norely Estrada" w:date="2023-10-25T14:44:00Z">
                      <w:rPr>
                        <w:rFonts w:asciiTheme="minorHAnsi" w:hAnsiTheme="minorHAnsi" w:cstheme="minorBidi"/>
                      </w:rPr>
                    </w:rPrChange>
                  </w:rPr>
                  <w:delText xml:space="preserve"> is attached at the end of this Section.</w:delText>
                </w:r>
                <w:r w:rsidRPr="17745815" w:rsidDel="00764E3B">
                  <w:rPr>
                    <w:rFonts w:asciiTheme="minorHAnsi" w:hAnsiTheme="minorHAnsi" w:cstheme="minorBidi"/>
                  </w:rPr>
                  <w:delText xml:space="preserve"> </w:delText>
                </w:r>
              </w:del>
              <w:r>
                <w:rPr>
                  <w:rFonts w:asciiTheme="minorHAnsi" w:hAnsiTheme="minorHAnsi" w:cstheme="minorBidi"/>
                  <w:highlight w:val="green"/>
                </w:rPr>
                <w:fldChar w:fldCharType="begin"/>
              </w:r>
              <w:r w:rsidRPr="17745815">
                <w:rPr>
                  <w:rFonts w:asciiTheme="minorHAnsi" w:hAnsiTheme="minorHAnsi" w:cstheme="minorBidi"/>
                  <w:highlight w:val="green"/>
                </w:rPr>
                <w:instrText xml:space="preserve"> HYPERLINK "https://investors.alticeusa.com/investors/alticeusa/sec-filings/default.aspx" </w:instrText>
              </w:r>
              <w:r>
                <w:rPr>
                  <w:rFonts w:asciiTheme="minorHAnsi" w:hAnsiTheme="minorHAnsi" w:cstheme="minorBidi"/>
                  <w:highlight w:val="green"/>
                </w:rPr>
              </w:r>
              <w:r>
                <w:rPr>
                  <w:rFonts w:asciiTheme="minorHAnsi" w:hAnsiTheme="minorHAnsi" w:cstheme="minorBidi"/>
                  <w:highlight w:val="green"/>
                </w:rPr>
                <w:fldChar w:fldCharType="separate"/>
              </w:r>
            </w:ins>
            <w:del w:id="71" w:author="Steven Daisy" w:date="2023-10-27T16:51:00Z">
              <w:r w:rsidRPr="17745815">
                <w:fldChar w:fldCharType="begin"/>
              </w:r>
              <w:r>
                <w:delInstrText xml:space="preserve">HYPERLINK "https://investors.alticeusa.com/investors/alticeusa/sec-filings/default.aspx" </w:delInstrText>
              </w:r>
              <w:r w:rsidRPr="17745815">
                <w:fldChar w:fldCharType="separate"/>
              </w:r>
            </w:del>
            <w:ins w:id="72" w:author="Mary Connors" w:date="2023-10-17T13:24:00Z">
              <w:del w:id="73" w:author="Steven Daisy" w:date="2023-10-27T16:51:00Z">
                <w:r w:rsidRPr="17745815" w:rsidDel="00764E3B">
                  <w:rPr>
                    <w:highlight w:val="green"/>
                    <w:rPrChange w:id="74" w:author="Norely Estrada" w:date="2023-10-25T14:45:00Z">
                      <w:rPr>
                        <w:rStyle w:val="Hyperlink"/>
                        <w:rFonts w:asciiTheme="minorHAnsi" w:hAnsiTheme="minorHAnsi" w:cstheme="minorBidi"/>
                      </w:rPr>
                    </w:rPrChange>
                  </w:rPr>
                  <w:delText>https://investors.alticeusa.com/investors/alticeusa/sec-filings/default.aspx</w:delText>
                </w:r>
              </w:del>
              <w:r w:rsidRPr="17745815">
                <w:rPr>
                  <w:rFonts w:asciiTheme="minorHAnsi" w:hAnsiTheme="minorHAnsi" w:cstheme="minorBidi"/>
                  <w:highlight w:val="green"/>
                </w:rPr>
                <w:fldChar w:fldCharType="end"/>
              </w:r>
            </w:ins>
            <w:del w:id="75" w:author="Steven Daisy" w:date="2023-10-27T16:51:00Z">
              <w:r>
                <w:fldChar w:fldCharType="end"/>
              </w:r>
            </w:del>
            <w:ins w:id="76" w:author="Mary Connors" w:date="2023-10-17T13:24:00Z">
              <w:del w:id="77" w:author="Steven Daisy" w:date="2023-10-27T16:51:00Z">
                <w:r w:rsidRPr="17745815" w:rsidDel="00764E3B">
                  <w:rPr>
                    <w:rFonts w:asciiTheme="minorHAnsi" w:hAnsiTheme="minorHAnsi" w:cstheme="minorBidi"/>
                  </w:rPr>
                  <w:delText xml:space="preserve"> </w:delText>
                </w:r>
              </w:del>
            </w:ins>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0F1D351" w:rsidR="0009502C" w:rsidRPr="00A2550B" w:rsidRDefault="00764E3B" w:rsidP="0009502C">
            <w:pPr>
              <w:rPr>
                <w:rFonts w:asciiTheme="minorHAnsi" w:hAnsiTheme="minorHAnsi" w:cstheme="minorHAnsi"/>
                <w:szCs w:val="24"/>
              </w:rPr>
            </w:pPr>
            <w:ins w:id="78" w:author="Mary Connors" w:date="2023-10-17T13:24:00Z">
              <w:r w:rsidRPr="00764E3B">
                <w:rPr>
                  <w:rFonts w:asciiTheme="minorHAnsi" w:hAnsiTheme="minorHAnsi" w:cstheme="minorHAnsi"/>
                  <w:szCs w:val="24"/>
                </w:rPr>
                <w:t>Altice USA, Inc., is a public entity (</w:t>
              </w:r>
              <w:proofErr w:type="gramStart"/>
              <w:r w:rsidRPr="00764E3B">
                <w:rPr>
                  <w:rFonts w:asciiTheme="minorHAnsi" w:hAnsiTheme="minorHAnsi" w:cstheme="minorHAnsi"/>
                  <w:szCs w:val="24"/>
                </w:rPr>
                <w:t>NYSE:ATUS</w:t>
              </w:r>
              <w:proofErr w:type="gramEnd"/>
              <w:r w:rsidRPr="00764E3B">
                <w:rPr>
                  <w:rFonts w:asciiTheme="minorHAnsi" w:hAnsiTheme="minorHAnsi" w:cstheme="minorHAnsi"/>
                  <w:szCs w:val="24"/>
                </w:rPr>
                <w:t xml:space="preserve">) required to file reports with the SEC. The effectiveness of the internal controls is assessed annually by an independent third party. In addition, the Company is audited by </w:t>
              </w:r>
              <w:r w:rsidRPr="004B039D">
                <w:rPr>
                  <w:rFonts w:asciiTheme="minorHAnsi" w:hAnsiTheme="minorHAnsi" w:cstheme="minorHAnsi"/>
                  <w:szCs w:val="24"/>
                  <w:highlight w:val="green"/>
                  <w:rPrChange w:id="79" w:author="Norely Estrada" w:date="2023-10-25T14:47:00Z">
                    <w:rPr>
                      <w:rFonts w:asciiTheme="minorHAnsi" w:hAnsiTheme="minorHAnsi" w:cstheme="minorHAnsi"/>
                      <w:szCs w:val="24"/>
                    </w:rPr>
                  </w:rPrChange>
                </w:rPr>
                <w:t>KPMG</w:t>
              </w:r>
            </w:ins>
            <w:ins w:id="80" w:author="Norely Estrada" w:date="2023-10-25T14:48:00Z">
              <w:r w:rsidR="004B039D">
                <w:rPr>
                  <w:rFonts w:asciiTheme="minorHAnsi" w:hAnsiTheme="minorHAnsi" w:cstheme="minorHAnsi"/>
                  <w:szCs w:val="24"/>
                </w:rPr>
                <w:t xml:space="preserve"> </w:t>
              </w:r>
              <w:r w:rsidR="004B039D" w:rsidRPr="004B039D">
                <w:rPr>
                  <w:rFonts w:asciiTheme="minorHAnsi" w:hAnsiTheme="minorHAnsi" w:cstheme="minorHAnsi"/>
                  <w:szCs w:val="24"/>
                  <w:highlight w:val="green"/>
                  <w:rPrChange w:id="81" w:author="Norely Estrada" w:date="2023-10-25T14:48:00Z">
                    <w:rPr>
                      <w:rFonts w:asciiTheme="minorHAnsi" w:hAnsiTheme="minorHAnsi" w:cstheme="minorHAnsi"/>
                      <w:szCs w:val="24"/>
                    </w:rPr>
                  </w:rPrChange>
                </w:rPr>
                <w:t>(</w:t>
              </w:r>
              <w:proofErr w:type="spellStart"/>
              <w:r w:rsidR="004B039D" w:rsidRPr="004B039D">
                <w:rPr>
                  <w:rFonts w:ascii="Arial" w:hAnsi="Arial" w:cs="Arial"/>
                  <w:color w:val="202122"/>
                  <w:sz w:val="21"/>
                  <w:szCs w:val="21"/>
                  <w:highlight w:val="green"/>
                  <w:shd w:val="clear" w:color="auto" w:fill="FFFFFF"/>
                  <w:rPrChange w:id="82" w:author="Norely Estrada" w:date="2023-10-25T14:48:00Z">
                    <w:rPr>
                      <w:rFonts w:ascii="Arial" w:hAnsi="Arial" w:cs="Arial"/>
                      <w:color w:val="202122"/>
                      <w:sz w:val="21"/>
                      <w:szCs w:val="21"/>
                      <w:shd w:val="clear" w:color="auto" w:fill="FFFFFF"/>
                    </w:rPr>
                  </w:rPrChange>
                </w:rPr>
                <w:t>Klynveld</w:t>
              </w:r>
              <w:proofErr w:type="spellEnd"/>
              <w:r w:rsidR="004B039D" w:rsidRPr="004B039D">
                <w:rPr>
                  <w:rFonts w:ascii="Arial" w:hAnsi="Arial" w:cs="Arial"/>
                  <w:color w:val="202122"/>
                  <w:sz w:val="21"/>
                  <w:szCs w:val="21"/>
                  <w:highlight w:val="green"/>
                  <w:shd w:val="clear" w:color="auto" w:fill="FFFFFF"/>
                  <w:rPrChange w:id="83" w:author="Norely Estrada" w:date="2023-10-25T14:48:00Z">
                    <w:rPr>
                      <w:rFonts w:ascii="Arial" w:hAnsi="Arial" w:cs="Arial"/>
                      <w:color w:val="202122"/>
                      <w:sz w:val="21"/>
                      <w:szCs w:val="21"/>
                      <w:shd w:val="clear" w:color="auto" w:fill="FFFFFF"/>
                    </w:rPr>
                  </w:rPrChange>
                </w:rPr>
                <w:t xml:space="preserve"> Peat Marwick </w:t>
              </w:r>
              <w:proofErr w:type="spellStart"/>
              <w:r w:rsidR="004B039D" w:rsidRPr="004B039D">
                <w:rPr>
                  <w:rFonts w:ascii="Arial" w:hAnsi="Arial" w:cs="Arial"/>
                  <w:color w:val="202122"/>
                  <w:sz w:val="21"/>
                  <w:szCs w:val="21"/>
                  <w:highlight w:val="green"/>
                  <w:shd w:val="clear" w:color="auto" w:fill="FFFFFF"/>
                  <w:rPrChange w:id="84" w:author="Norely Estrada" w:date="2023-10-25T14:48:00Z">
                    <w:rPr>
                      <w:rFonts w:ascii="Arial" w:hAnsi="Arial" w:cs="Arial"/>
                      <w:color w:val="202122"/>
                      <w:sz w:val="21"/>
                      <w:szCs w:val="21"/>
                      <w:shd w:val="clear" w:color="auto" w:fill="FFFFFF"/>
                    </w:rPr>
                  </w:rPrChange>
                </w:rPr>
                <w:t>Goerdeler</w:t>
              </w:r>
              <w:proofErr w:type="spellEnd"/>
              <w:r w:rsidR="004B039D" w:rsidRPr="004B039D">
                <w:rPr>
                  <w:rFonts w:ascii="Arial" w:hAnsi="Arial" w:cs="Arial"/>
                  <w:color w:val="202122"/>
                  <w:sz w:val="21"/>
                  <w:szCs w:val="21"/>
                  <w:highlight w:val="green"/>
                  <w:shd w:val="clear" w:color="auto" w:fill="FFFFFF"/>
                  <w:rPrChange w:id="85" w:author="Norely Estrada" w:date="2023-10-25T14:48:00Z">
                    <w:rPr>
                      <w:rFonts w:ascii="Arial" w:hAnsi="Arial" w:cs="Arial"/>
                      <w:color w:val="202122"/>
                      <w:sz w:val="21"/>
                      <w:szCs w:val="21"/>
                      <w:shd w:val="clear" w:color="auto" w:fill="FFFFFF"/>
                    </w:rPr>
                  </w:rPrChange>
                </w:rPr>
                <w:t>)</w:t>
              </w:r>
            </w:ins>
            <w:ins w:id="86" w:author="Mary Connors" w:date="2023-10-17T13:24:00Z">
              <w:r w:rsidRPr="004B039D">
                <w:rPr>
                  <w:rFonts w:asciiTheme="minorHAnsi" w:hAnsiTheme="minorHAnsi" w:cstheme="minorHAnsi"/>
                  <w:szCs w:val="24"/>
                  <w:highlight w:val="green"/>
                  <w:rPrChange w:id="87" w:author="Norely Estrada" w:date="2023-10-25T14:48:00Z">
                    <w:rPr>
                      <w:rFonts w:asciiTheme="minorHAnsi" w:hAnsiTheme="minorHAnsi" w:cstheme="minorHAnsi"/>
                      <w:szCs w:val="24"/>
                    </w:rPr>
                  </w:rPrChange>
                </w:rPr>
                <w:t>,</w:t>
              </w:r>
              <w:r w:rsidRPr="00764E3B">
                <w:rPr>
                  <w:rFonts w:asciiTheme="minorHAnsi" w:hAnsiTheme="minorHAnsi" w:cstheme="minorHAnsi"/>
                  <w:szCs w:val="24"/>
                </w:rPr>
                <w:t xml:space="preserve"> an internationally recognized accounting firm. </w:t>
              </w:r>
              <w:r w:rsidRPr="004B039D">
                <w:rPr>
                  <w:rFonts w:asciiTheme="minorHAnsi" w:hAnsiTheme="minorHAnsi" w:cstheme="minorHAnsi"/>
                  <w:szCs w:val="24"/>
                  <w:highlight w:val="green"/>
                  <w:rPrChange w:id="88" w:author="Norely Estrada" w:date="2023-10-25T14:47:00Z">
                    <w:rPr>
                      <w:rFonts w:asciiTheme="minorHAnsi" w:hAnsiTheme="minorHAnsi" w:cstheme="minorHAnsi"/>
                      <w:szCs w:val="24"/>
                    </w:rPr>
                  </w:rPrChange>
                </w:rPr>
                <w:t>KPMG</w:t>
              </w:r>
              <w:r w:rsidRPr="00764E3B">
                <w:rPr>
                  <w:rFonts w:asciiTheme="minorHAnsi" w:hAnsiTheme="minorHAnsi" w:cstheme="minorHAnsi"/>
                  <w:szCs w:val="24"/>
                </w:rPr>
                <w:t xml:space="preserve"> is engaged to conduct the company audit by the Board of Directors. Annually, as part of the audit, </w:t>
              </w:r>
              <w:r w:rsidRPr="004B039D">
                <w:rPr>
                  <w:rFonts w:asciiTheme="minorHAnsi" w:hAnsiTheme="minorHAnsi" w:cstheme="minorHAnsi"/>
                  <w:szCs w:val="24"/>
                  <w:highlight w:val="green"/>
                  <w:rPrChange w:id="89" w:author="Norely Estrada" w:date="2023-10-25T14:47:00Z">
                    <w:rPr>
                      <w:rFonts w:asciiTheme="minorHAnsi" w:hAnsiTheme="minorHAnsi" w:cstheme="minorHAnsi"/>
                      <w:szCs w:val="24"/>
                    </w:rPr>
                  </w:rPrChange>
                </w:rPr>
                <w:t>KPMG</w:t>
              </w:r>
              <w:r w:rsidRPr="00764E3B">
                <w:rPr>
                  <w:rFonts w:asciiTheme="minorHAnsi" w:hAnsiTheme="minorHAnsi" w:cstheme="minorHAnsi"/>
                  <w:szCs w:val="24"/>
                </w:rPr>
                <w:t xml:space="preserve"> confirms their independence from both the Company and the Board of Directors. The CEO, CFO and CAO of the Company are responsible for the team that prepares the financials and works with them closely to ensure the thoroughness and correctness of the information provided.</w:t>
              </w:r>
            </w:ins>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w:t>
      </w:r>
      <w:r w:rsidR="007A445A" w:rsidRPr="00A2550B">
        <w:rPr>
          <w:rFonts w:asciiTheme="minorHAnsi" w:hAnsiTheme="minorHAnsi" w:cstheme="minorHAnsi"/>
          <w:szCs w:val="24"/>
        </w:rPr>
        <w:lastRenderedPageBreak/>
        <w:t>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6A52872" w:rsidR="0009502C" w:rsidRPr="00A2550B" w:rsidRDefault="00764E3B" w:rsidP="0009502C">
            <w:pPr>
              <w:rPr>
                <w:rFonts w:asciiTheme="minorHAnsi" w:hAnsiTheme="minorHAnsi" w:cstheme="minorHAnsi"/>
                <w:szCs w:val="24"/>
              </w:rPr>
            </w:pPr>
            <w:ins w:id="90" w:author="Mary Connors" w:date="2023-10-17T13:25:00Z">
              <w:r w:rsidRPr="00764E3B">
                <w:rPr>
                  <w:rFonts w:asciiTheme="minorHAnsi" w:hAnsiTheme="minorHAnsi" w:cstheme="minorHAnsi"/>
                  <w:szCs w:val="24"/>
                </w:rPr>
                <w:t xml:space="preserve">CCT acknowledges and </w:t>
              </w:r>
              <w:r>
                <w:rPr>
                  <w:rFonts w:asciiTheme="minorHAnsi" w:hAnsiTheme="minorHAnsi" w:cstheme="minorHAnsi"/>
                  <w:szCs w:val="24"/>
                </w:rPr>
                <w:t>acce</w:t>
              </w:r>
              <w:r w:rsidRPr="00764E3B">
                <w:rPr>
                  <w:rFonts w:asciiTheme="minorHAnsi" w:hAnsiTheme="minorHAnsi" w:cstheme="minorHAnsi"/>
                  <w:szCs w:val="24"/>
                </w:rPr>
                <w:t>pts all mandatory and non-mandatory terms of the sample contract provided</w:t>
              </w:r>
              <w:r>
                <w:rPr>
                  <w:rFonts w:asciiTheme="minorHAnsi" w:hAnsiTheme="minorHAnsi" w:cstheme="minorHAnsi"/>
                  <w:szCs w:val="24"/>
                </w:rPr>
                <w:t>.</w:t>
              </w:r>
            </w:ins>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14612113" w:rsidR="0009502C" w:rsidRPr="00A2550B" w:rsidRDefault="006405E9" w:rsidP="17745815">
      <w:pPr>
        <w:widowControl/>
        <w:numPr>
          <w:ilvl w:val="2"/>
          <w:numId w:val="15"/>
        </w:numPr>
        <w:jc w:val="both"/>
        <w:rPr>
          <w:rFonts w:asciiTheme="minorHAnsi" w:hAnsiTheme="minorHAnsi" w:cstheme="minorBidi"/>
        </w:rPr>
      </w:pPr>
      <w:r w:rsidRPr="17745815">
        <w:rPr>
          <w:rFonts w:asciiTheme="minorHAnsi" w:hAnsiTheme="minorHAnsi" w:cstheme="minorBidi"/>
          <w:b/>
          <w:bCs/>
        </w:rPr>
        <w:t>References</w:t>
      </w:r>
      <w:r w:rsidR="0009502C" w:rsidRPr="17745815">
        <w:rPr>
          <w:rFonts w:asciiTheme="minorHAnsi" w:hAnsiTheme="minorHAnsi" w:cstheme="minorBidi"/>
          <w:b/>
          <w:bCs/>
        </w:rPr>
        <w:t xml:space="preserve"> </w:t>
      </w:r>
      <w:r w:rsidR="0009502C" w:rsidRPr="17745815">
        <w:rPr>
          <w:rFonts w:asciiTheme="minorHAnsi" w:hAnsiTheme="minorHAnsi" w:cstheme="minorBidi"/>
        </w:rPr>
        <w:t xml:space="preserve">- </w:t>
      </w:r>
      <w:r w:rsidR="006676D8" w:rsidRPr="17745815">
        <w:rPr>
          <w:rFonts w:asciiTheme="minorHAnsi" w:hAnsiTheme="minorHAnsi" w:cstheme="minorBidi"/>
        </w:rPr>
        <w:t xml:space="preserve">Reference information is captured on </w:t>
      </w:r>
      <w:r w:rsidR="002F3BEF" w:rsidRPr="17745815">
        <w:rPr>
          <w:rFonts w:asciiTheme="minorHAnsi" w:hAnsiTheme="minorHAnsi" w:cstheme="minorBidi"/>
          <w:b/>
          <w:bCs/>
        </w:rPr>
        <w:t>Attachment H</w:t>
      </w:r>
      <w:r w:rsidR="002F3BEF" w:rsidRPr="17745815">
        <w:rPr>
          <w:rFonts w:asciiTheme="minorHAnsi" w:hAnsiTheme="minorHAnsi" w:cstheme="minorBidi"/>
        </w:rPr>
        <w:t xml:space="preserve"> </w:t>
      </w:r>
      <w:r w:rsidR="006676D8" w:rsidRPr="17745815">
        <w:rPr>
          <w:rFonts w:asciiTheme="minorHAnsi" w:hAnsiTheme="minorHAnsi" w:cstheme="minorBidi"/>
        </w:rPr>
        <w:t xml:space="preserve">Respondent should complete the reference information portion of the </w:t>
      </w:r>
      <w:r w:rsidR="002F3BEF" w:rsidRPr="17745815">
        <w:rPr>
          <w:rFonts w:asciiTheme="minorHAnsi" w:hAnsiTheme="minorHAnsi" w:cstheme="minorBidi"/>
          <w:b/>
          <w:bCs/>
        </w:rPr>
        <w:t>Attachment H</w:t>
      </w:r>
      <w:r w:rsidR="006676D8" w:rsidRPr="17745815">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002F3BEF" w:rsidRPr="17745815">
        <w:rPr>
          <w:rFonts w:asciiTheme="minorHAnsi" w:hAnsiTheme="minorHAnsi" w:cstheme="minorBidi"/>
          <w:b/>
          <w:bCs/>
        </w:rPr>
        <w:t>Attachment H</w:t>
      </w:r>
      <w:r w:rsidR="006676D8" w:rsidRPr="17745815">
        <w:rPr>
          <w:rFonts w:asciiTheme="minorHAnsi" w:hAnsiTheme="minorHAnsi" w:cstheme="minorBidi"/>
        </w:rPr>
        <w:t xml:space="preserve"> should be completed by the reference and </w:t>
      </w:r>
      <w:r w:rsidR="006676D8" w:rsidRPr="17745815">
        <w:rPr>
          <w:rFonts w:asciiTheme="minorHAnsi" w:hAnsiTheme="minorHAnsi" w:cstheme="minorBidi"/>
          <w:b/>
          <w:bCs/>
          <w:u w:val="single"/>
        </w:rPr>
        <w:t xml:space="preserve">emailed DIRECTLY </w:t>
      </w:r>
      <w:r w:rsidR="006676D8" w:rsidRPr="17745815">
        <w:rPr>
          <w:rFonts w:asciiTheme="minorHAnsi" w:hAnsiTheme="minorHAnsi" w:cstheme="minorBidi"/>
        </w:rPr>
        <w:t xml:space="preserve">to the State.   The State should receive </w:t>
      </w:r>
      <w:r w:rsidR="003440C8" w:rsidRPr="17745815">
        <w:rPr>
          <w:rFonts w:asciiTheme="minorHAnsi" w:hAnsiTheme="minorHAnsi" w:cstheme="minorBidi"/>
        </w:rPr>
        <w:t>three</w:t>
      </w:r>
      <w:r w:rsidR="006676D8" w:rsidRPr="17745815">
        <w:rPr>
          <w:rFonts w:asciiTheme="minorHAnsi" w:hAnsiTheme="minorHAnsi" w:cstheme="minorBidi"/>
        </w:rPr>
        <w:t xml:space="preserve"> (</w:t>
      </w:r>
      <w:r w:rsidR="003440C8" w:rsidRPr="17745815">
        <w:rPr>
          <w:rFonts w:asciiTheme="minorHAnsi" w:hAnsiTheme="minorHAnsi" w:cstheme="minorBidi"/>
        </w:rPr>
        <w:t>3</w:t>
      </w:r>
      <w:r w:rsidR="006676D8" w:rsidRPr="17745815">
        <w:rPr>
          <w:rFonts w:asciiTheme="minorHAnsi" w:hAnsiTheme="minorHAnsi" w:cstheme="minorBidi"/>
        </w:rPr>
        <w:t xml:space="preserve">) </w:t>
      </w:r>
      <w:r w:rsidR="002F3BEF" w:rsidRPr="17745815">
        <w:rPr>
          <w:rFonts w:asciiTheme="minorHAnsi" w:hAnsiTheme="minorHAnsi" w:cstheme="minorBidi"/>
          <w:b/>
          <w:bCs/>
        </w:rPr>
        <w:t>Attachment Hs</w:t>
      </w:r>
      <w:r w:rsidR="006676D8" w:rsidRPr="17745815">
        <w:rPr>
          <w:rFonts w:asciiTheme="minorHAnsi" w:hAnsiTheme="minorHAnsi" w:cstheme="minorBidi"/>
          <w:color w:val="FF0000"/>
        </w:rPr>
        <w:t xml:space="preserve"> </w:t>
      </w:r>
      <w:r w:rsidR="006676D8" w:rsidRPr="17745815">
        <w:rPr>
          <w:rFonts w:asciiTheme="minorHAnsi" w:hAnsiTheme="minorHAnsi" w:cstheme="minorBidi"/>
        </w:rPr>
        <w:t xml:space="preserve">from clients for whom the Respondent has provided products and/or services that are the same or </w:t>
      </w:r>
      <w:proofErr w:type="gramStart"/>
      <w:r w:rsidR="006676D8" w:rsidRPr="17745815">
        <w:rPr>
          <w:rFonts w:asciiTheme="minorHAnsi" w:hAnsiTheme="minorHAnsi" w:cstheme="minorBidi"/>
        </w:rPr>
        <w:t>similar to</w:t>
      </w:r>
      <w:proofErr w:type="gramEnd"/>
      <w:r w:rsidR="006676D8" w:rsidRPr="17745815">
        <w:rPr>
          <w:rFonts w:asciiTheme="minorHAnsi" w:hAnsiTheme="minorHAnsi" w:cstheme="minorBidi"/>
        </w:rPr>
        <w:t xml:space="preserve"> those products and/or services requested in this RFP.</w:t>
      </w:r>
      <w:r w:rsidR="003B7A2F" w:rsidRPr="17745815">
        <w:rPr>
          <w:rFonts w:asciiTheme="minorHAnsi" w:hAnsiTheme="minorHAnsi" w:cstheme="minorBidi"/>
        </w:rPr>
        <w:t xml:space="preserve"> </w:t>
      </w:r>
      <w:r w:rsidR="002F3BEF" w:rsidRPr="17745815">
        <w:rPr>
          <w:rFonts w:asciiTheme="minorHAnsi" w:hAnsiTheme="minorHAnsi" w:cstheme="minorBidi"/>
          <w:b/>
          <w:bCs/>
        </w:rPr>
        <w:t>Attachment H</w:t>
      </w:r>
      <w:r w:rsidR="003B7A2F" w:rsidRPr="17745815">
        <w:rPr>
          <w:rFonts w:asciiTheme="minorHAnsi" w:hAnsiTheme="minorHAnsi" w:cstheme="minorBidi"/>
          <w:color w:val="FF0000"/>
        </w:rPr>
        <w:t xml:space="preserve"> </w:t>
      </w:r>
      <w:r w:rsidR="003B7A2F" w:rsidRPr="17745815">
        <w:rPr>
          <w:rFonts w:asciiTheme="minorHAnsi" w:hAnsiTheme="minorHAnsi" w:cstheme="minorBidi"/>
        </w:rPr>
        <w:t xml:space="preserve">should be submitted to </w:t>
      </w:r>
      <w:hyperlink r:id="rId11">
        <w:r w:rsidR="008F4E85" w:rsidRPr="17745815">
          <w:rPr>
            <w:rStyle w:val="Hyperlink"/>
            <w:rFonts w:asciiTheme="minorHAnsi" w:hAnsiTheme="minorHAnsi" w:cstheme="minorBidi"/>
          </w:rPr>
          <w:t>idoareferences@idoa.in.gov</w:t>
        </w:r>
      </w:hyperlink>
      <w:r w:rsidR="008F4E85" w:rsidRPr="17745815">
        <w:rPr>
          <w:rStyle w:val="CommentReference"/>
          <w:rFonts w:asciiTheme="minorHAnsi" w:hAnsiTheme="minorHAnsi" w:cstheme="minorBidi"/>
          <w:sz w:val="24"/>
          <w:szCs w:val="24"/>
        </w:rPr>
        <w:t xml:space="preserve">. </w:t>
      </w:r>
      <w:r w:rsidR="002F3BEF" w:rsidRPr="17745815">
        <w:rPr>
          <w:rFonts w:asciiTheme="minorHAnsi" w:hAnsiTheme="minorHAnsi" w:cstheme="minorBidi"/>
          <w:b/>
          <w:bCs/>
        </w:rPr>
        <w:t>Attachment H</w:t>
      </w:r>
      <w:r w:rsidR="008F4E85" w:rsidRPr="17745815">
        <w:rPr>
          <w:rStyle w:val="CommentReference"/>
          <w:rFonts w:asciiTheme="minorHAnsi" w:hAnsiTheme="minorHAnsi" w:cstheme="minorBidi"/>
          <w:color w:val="FF0000"/>
          <w:sz w:val="24"/>
          <w:szCs w:val="24"/>
        </w:rPr>
        <w:t xml:space="preserve"> </w:t>
      </w:r>
      <w:r w:rsidR="008F4E85" w:rsidRPr="17745815">
        <w:rPr>
          <w:rStyle w:val="CommentReference"/>
          <w:rFonts w:asciiTheme="minorHAnsi" w:hAnsiTheme="minorHAnsi" w:cstheme="minorBidi"/>
          <w:sz w:val="24"/>
          <w:szCs w:val="24"/>
        </w:rPr>
        <w:t>should be submitted</w:t>
      </w:r>
      <w:r w:rsidR="003B7A2F" w:rsidRPr="17745815">
        <w:rPr>
          <w:rFonts w:asciiTheme="minorHAnsi" w:hAnsiTheme="minorHAnsi" w:cstheme="minorBidi"/>
        </w:rPr>
        <w:t xml:space="preserve"> no more than ten (10)</w:t>
      </w:r>
      <w:r w:rsidR="008F4E85" w:rsidRPr="17745815">
        <w:rPr>
          <w:rFonts w:asciiTheme="minorHAnsi" w:hAnsiTheme="minorHAnsi" w:cstheme="minorBidi"/>
        </w:rPr>
        <w:t xml:space="preserve"> business</w:t>
      </w:r>
      <w:r w:rsidR="003B7A2F" w:rsidRPr="17745815">
        <w:rPr>
          <w:rFonts w:asciiTheme="minorHAnsi" w:hAnsiTheme="minorHAnsi" w:cstheme="minorBidi"/>
        </w:rPr>
        <w:t xml:space="preserve"> days after the </w:t>
      </w:r>
      <w:r w:rsidR="00BF4E0C" w:rsidRPr="17745815">
        <w:rPr>
          <w:rFonts w:asciiTheme="minorHAnsi" w:hAnsiTheme="minorHAnsi" w:cstheme="minorBidi"/>
        </w:rPr>
        <w:t>p</w:t>
      </w:r>
      <w:r w:rsidR="003B7A2F" w:rsidRPr="17745815">
        <w:rPr>
          <w:rFonts w:asciiTheme="minorHAnsi" w:hAnsiTheme="minorHAnsi" w:cstheme="minorBidi"/>
        </w:rPr>
        <w:t>roposal</w:t>
      </w:r>
      <w:r w:rsidR="00BF4E0C" w:rsidRPr="17745815">
        <w:rPr>
          <w:rFonts w:asciiTheme="minorHAnsi" w:hAnsiTheme="minorHAnsi" w:cstheme="minorBidi"/>
        </w:rPr>
        <w:t xml:space="preserve"> submission</w:t>
      </w:r>
      <w:r w:rsidR="003B7A2F" w:rsidRPr="17745815">
        <w:rPr>
          <w:rFonts w:asciiTheme="minorHAnsi" w:hAnsiTheme="minorHAnsi" w:cstheme="minorBidi"/>
        </w:rPr>
        <w:t xml:space="preserve"> due date listed in Section 1.24 of the RFP.</w:t>
      </w:r>
      <w:r w:rsidR="006676D8" w:rsidRPr="17745815">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4335"/>
      </w:tblGrid>
      <w:tr w:rsidR="0009502C" w:rsidRPr="00A2550B" w14:paraId="0318FD3D" w14:textId="77777777" w:rsidTr="11DB2C87">
        <w:tc>
          <w:tcPr>
            <w:tcW w:w="4295"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335"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11DB2C87">
        <w:tc>
          <w:tcPr>
            <w:tcW w:w="4295"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35" w:type="dxa"/>
            <w:shd w:val="clear" w:color="auto" w:fill="FFFF99"/>
          </w:tcPr>
          <w:p w14:paraId="55CD4EB9" w14:textId="339457C6" w:rsidR="0009502C" w:rsidRPr="00536FDC" w:rsidRDefault="00536FDC" w:rsidP="17745815">
            <w:pPr>
              <w:rPr>
                <w:rFonts w:asciiTheme="minorHAnsi" w:hAnsiTheme="minorHAnsi" w:cstheme="minorBidi"/>
              </w:rPr>
            </w:pPr>
            <w:ins w:id="91" w:author="Mary Connors" w:date="2023-10-17T13:36:00Z">
              <w:del w:id="92" w:author="Norely Estrada" w:date="2023-10-26T20:35:00Z">
                <w:r w:rsidRPr="17745815" w:rsidDel="4BB48959">
                  <w:rPr>
                    <w:rFonts w:asciiTheme="minorHAnsi" w:hAnsiTheme="minorHAnsi" w:cstheme="minorBidi"/>
                    <w:color w:val="000000" w:themeColor="text1"/>
                    <w:rPrChange w:id="93" w:author="Mary Connors" w:date="2023-10-17T13:37:00Z">
                      <w:rPr>
                        <w:color w:val="000000" w:themeColor="text1"/>
                        <w:sz w:val="27"/>
                        <w:szCs w:val="27"/>
                      </w:rPr>
                    </w:rPrChange>
                  </w:rPr>
                  <w:delText xml:space="preserve">North Point Correctional </w:delText>
                </w:r>
                <w:r w:rsidRPr="17745815" w:rsidDel="4BB48959">
                  <w:rPr>
                    <w:rFonts w:asciiTheme="minorHAnsi" w:hAnsiTheme="minorHAnsi" w:cstheme="minorBidi"/>
                    <w:color w:val="000000" w:themeColor="text1"/>
                    <w:highlight w:val="green"/>
                    <w:rPrChange w:id="94" w:author="Norely Estrada" w:date="2023-10-25T14:52:00Z">
                      <w:rPr>
                        <w:color w:val="000000" w:themeColor="text1"/>
                        <w:sz w:val="27"/>
                        <w:szCs w:val="27"/>
                      </w:rPr>
                    </w:rPrChange>
                  </w:rPr>
                  <w:delText>(prior client)</w:delText>
                </w:r>
                <w:r w:rsidRPr="17745815" w:rsidDel="4BB48959">
                  <w:rPr>
                    <w:rFonts w:asciiTheme="minorHAnsi" w:hAnsiTheme="minorHAnsi" w:cstheme="minorBidi"/>
                    <w:color w:val="000000" w:themeColor="text1"/>
                    <w:rPrChange w:id="95" w:author="Mary Connors" w:date="2023-10-17T13:37:00Z">
                      <w:rPr>
                        <w:color w:val="000000" w:themeColor="text1"/>
                        <w:sz w:val="27"/>
                        <w:szCs w:val="27"/>
                      </w:rPr>
                    </w:rPrChange>
                  </w:rPr>
                  <w:delText xml:space="preserve"> KY DOC</w:delText>
                </w:r>
              </w:del>
            </w:ins>
            <w:ins w:id="96" w:author="Norely Estrada" w:date="2023-10-26T20:35:00Z">
              <w:r w:rsidR="12E84F96">
                <w:t xml:space="preserve"> </w:t>
              </w:r>
              <w:r>
                <w:fldChar w:fldCharType="begin"/>
              </w:r>
              <w:r>
                <w:instrText xml:space="preserve">HYPERLINK "https://d61000000etwfeam.lightning.force.com/lightning/r/0016100000Nh6sCAAR/view" </w:instrText>
              </w:r>
              <w:r>
                <w:fldChar w:fldCharType="separate"/>
              </w:r>
              <w:r w:rsidR="12E84F96" w:rsidRPr="17745815">
                <w:rPr>
                  <w:rStyle w:val="Hyperlink"/>
                  <w:rFonts w:ascii="Segoe UI" w:eastAsia="Segoe UI" w:hAnsi="Segoe UI" w:cs="Segoe UI"/>
                  <w:sz w:val="19"/>
                  <w:szCs w:val="19"/>
                </w:rPr>
                <w:t>Kentucky Correctional Institution for Women</w:t>
              </w:r>
              <w:r>
                <w:fldChar w:fldCharType="end"/>
              </w:r>
            </w:ins>
          </w:p>
        </w:tc>
      </w:tr>
      <w:tr w:rsidR="0009502C" w:rsidRPr="00A2550B" w14:paraId="492DD976" w14:textId="77777777" w:rsidTr="11DB2C87">
        <w:tc>
          <w:tcPr>
            <w:tcW w:w="4295"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35" w:type="dxa"/>
            <w:shd w:val="clear" w:color="auto" w:fill="FFFF99"/>
          </w:tcPr>
          <w:p w14:paraId="3DB44E55" w14:textId="2BD6768B" w:rsidR="0009502C" w:rsidRPr="00536FDC" w:rsidRDefault="08135DFD" w:rsidP="11DB2C87">
            <w:pPr>
              <w:rPr>
                <w:rFonts w:ascii="Calibri" w:eastAsia="Calibri" w:hAnsi="Calibri" w:cs="Calibri"/>
                <w:szCs w:val="24"/>
              </w:rPr>
            </w:pPr>
            <w:ins w:id="97" w:author="Mary Connors" w:date="2023-10-17T13:39:00Z">
              <w:r w:rsidRPr="11DB2C87">
                <w:rPr>
                  <w:rFonts w:asciiTheme="minorHAnsi" w:hAnsiTheme="minorHAnsi" w:cstheme="minorBidi"/>
                </w:rPr>
                <w:t>710 Walter Reed Road</w:t>
              </w:r>
            </w:ins>
            <w:ins w:id="98" w:author="Norely Estrada" w:date="2023-10-27T17:00:00Z">
              <w:r w:rsidR="6305FA7E" w:rsidRPr="11DB2C87">
                <w:rPr>
                  <w:rFonts w:asciiTheme="minorHAnsi" w:hAnsiTheme="minorHAnsi" w:cstheme="minorBidi"/>
                </w:rPr>
                <w:t xml:space="preserve"> - </w:t>
              </w:r>
            </w:ins>
            <w:ins w:id="99" w:author="Norely Estrada" w:date="2023-10-27T17:01:00Z">
              <w:r w:rsidR="6305FA7E" w:rsidRPr="11DB2C87">
                <w:rPr>
                  <w:rFonts w:ascii="Segoe UI" w:eastAsia="Segoe UI" w:hAnsi="Segoe UI" w:cs="Segoe UI"/>
                  <w:color w:val="181818"/>
                  <w:sz w:val="21"/>
                  <w:szCs w:val="21"/>
                </w:rPr>
                <w:t>3000 Ash Ave</w:t>
              </w:r>
            </w:ins>
          </w:p>
        </w:tc>
      </w:tr>
      <w:tr w:rsidR="0009502C" w:rsidRPr="00A2550B" w14:paraId="110E1716" w14:textId="77777777" w:rsidTr="11DB2C87">
        <w:tc>
          <w:tcPr>
            <w:tcW w:w="4295"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35" w:type="dxa"/>
            <w:shd w:val="clear" w:color="auto" w:fill="FFFF99"/>
          </w:tcPr>
          <w:p w14:paraId="333EF371" w14:textId="32E6190E" w:rsidR="0009502C" w:rsidRPr="00536FDC" w:rsidRDefault="08135DFD" w:rsidP="11DB2C87">
            <w:pPr>
              <w:rPr>
                <w:rFonts w:asciiTheme="minorHAnsi" w:hAnsiTheme="minorHAnsi" w:cstheme="minorBidi"/>
              </w:rPr>
            </w:pPr>
            <w:ins w:id="100" w:author="Mary Connors" w:date="2023-10-17T13:40:00Z">
              <w:r w:rsidRPr="11DB2C87">
                <w:rPr>
                  <w:rFonts w:asciiTheme="minorHAnsi" w:hAnsiTheme="minorHAnsi" w:cstheme="minorBidi"/>
                </w:rPr>
                <w:t>Burgin, KY 40310</w:t>
              </w:r>
            </w:ins>
            <w:ins w:id="101" w:author="Norely Estrada" w:date="2023-10-27T17:01:00Z">
              <w:r w:rsidR="6765D095" w:rsidRPr="11DB2C87">
                <w:rPr>
                  <w:rFonts w:asciiTheme="minorHAnsi" w:hAnsiTheme="minorHAnsi" w:cstheme="minorBidi"/>
                </w:rPr>
                <w:t xml:space="preserve"> –Pewee Valley, KY 40056</w:t>
              </w:r>
            </w:ins>
          </w:p>
        </w:tc>
      </w:tr>
      <w:tr w:rsidR="0009502C" w:rsidRPr="00A2550B" w14:paraId="2D67BE85" w14:textId="77777777" w:rsidTr="11DB2C87">
        <w:tc>
          <w:tcPr>
            <w:tcW w:w="4295"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35" w:type="dxa"/>
            <w:shd w:val="clear" w:color="auto" w:fill="FFFF99"/>
          </w:tcPr>
          <w:p w14:paraId="451E1065" w14:textId="7EE8B50C" w:rsidR="0009502C" w:rsidRPr="00536FDC" w:rsidRDefault="00536FDC" w:rsidP="0009502C">
            <w:pPr>
              <w:rPr>
                <w:rFonts w:asciiTheme="minorHAnsi" w:hAnsiTheme="minorHAnsi" w:cstheme="minorHAnsi"/>
                <w:szCs w:val="24"/>
              </w:rPr>
            </w:pPr>
            <w:ins w:id="102" w:author="Mary Connors" w:date="2023-10-17T13:40:00Z">
              <w:r w:rsidRPr="00536FDC">
                <w:rPr>
                  <w:rFonts w:asciiTheme="minorHAnsi" w:hAnsiTheme="minorHAnsi" w:cstheme="minorHAnsi"/>
                  <w:szCs w:val="24"/>
                </w:rPr>
                <w:t>corrections.ky.gov</w:t>
              </w:r>
            </w:ins>
          </w:p>
        </w:tc>
      </w:tr>
      <w:tr w:rsidR="0009502C" w:rsidRPr="00A2550B" w14:paraId="5C57E457" w14:textId="77777777" w:rsidTr="11DB2C87">
        <w:tc>
          <w:tcPr>
            <w:tcW w:w="4295"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35" w:type="dxa"/>
            <w:shd w:val="clear" w:color="auto" w:fill="FFFF99"/>
          </w:tcPr>
          <w:p w14:paraId="525D321A" w14:textId="158FC846" w:rsidR="0009502C" w:rsidRPr="00536FDC" w:rsidRDefault="00536FDC" w:rsidP="0009502C">
            <w:pPr>
              <w:rPr>
                <w:rFonts w:asciiTheme="minorHAnsi" w:hAnsiTheme="minorHAnsi" w:cstheme="minorHAnsi"/>
                <w:szCs w:val="24"/>
              </w:rPr>
            </w:pPr>
            <w:ins w:id="103" w:author="Mary Connors" w:date="2023-10-17T13:40:00Z">
              <w:r w:rsidRPr="00536FDC">
                <w:rPr>
                  <w:rFonts w:asciiTheme="minorHAnsi" w:hAnsiTheme="minorHAnsi" w:cstheme="minorHAnsi"/>
                  <w:szCs w:val="24"/>
                </w:rPr>
                <w:t xml:space="preserve">Kelvin </w:t>
              </w:r>
              <w:proofErr w:type="spellStart"/>
              <w:r w:rsidRPr="00536FDC">
                <w:rPr>
                  <w:rFonts w:asciiTheme="minorHAnsi" w:hAnsiTheme="minorHAnsi" w:cstheme="minorHAnsi"/>
                  <w:szCs w:val="24"/>
                </w:rPr>
                <w:t>Nundley</w:t>
              </w:r>
            </w:ins>
            <w:proofErr w:type="spellEnd"/>
          </w:p>
        </w:tc>
      </w:tr>
      <w:tr w:rsidR="008F4E85" w:rsidRPr="00A2550B" w14:paraId="4549D602" w14:textId="77777777" w:rsidTr="11DB2C87">
        <w:tc>
          <w:tcPr>
            <w:tcW w:w="4295"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35" w:type="dxa"/>
            <w:shd w:val="clear" w:color="auto" w:fill="FFFF99"/>
          </w:tcPr>
          <w:p w14:paraId="47EC0A09" w14:textId="5FBB2D24" w:rsidR="008F4E85" w:rsidRPr="00536FDC" w:rsidRDefault="008F4E85" w:rsidP="0009502C">
            <w:pPr>
              <w:rPr>
                <w:rFonts w:asciiTheme="minorHAnsi" w:hAnsiTheme="minorHAnsi" w:cstheme="minorHAnsi"/>
                <w:szCs w:val="24"/>
              </w:rPr>
            </w:pPr>
          </w:p>
        </w:tc>
      </w:tr>
      <w:tr w:rsidR="00AE786C" w:rsidRPr="00A2550B" w14:paraId="5C86AA6A" w14:textId="77777777" w:rsidTr="11DB2C87">
        <w:tc>
          <w:tcPr>
            <w:tcW w:w="4295" w:type="dxa"/>
            <w:vAlign w:val="bottom"/>
          </w:tcPr>
          <w:p w14:paraId="32DFBD97" w14:textId="77777777" w:rsidR="00AE786C" w:rsidRPr="00A2550B" w:rsidRDefault="00AE786C" w:rsidP="00AE786C">
            <w:pPr>
              <w:rPr>
                <w:rFonts w:asciiTheme="minorHAnsi" w:hAnsiTheme="minorHAnsi" w:cstheme="minorHAnsi"/>
                <w:szCs w:val="24"/>
              </w:rPr>
            </w:pPr>
            <w:r w:rsidRPr="00A2550B">
              <w:rPr>
                <w:rFonts w:asciiTheme="minorHAnsi" w:hAnsiTheme="minorHAnsi" w:cstheme="minorHAnsi"/>
                <w:szCs w:val="24"/>
              </w:rPr>
              <w:t>Company Telephone Number</w:t>
            </w:r>
          </w:p>
        </w:tc>
        <w:tc>
          <w:tcPr>
            <w:tcW w:w="4335" w:type="dxa"/>
            <w:shd w:val="clear" w:color="auto" w:fill="FFFF99"/>
          </w:tcPr>
          <w:p w14:paraId="4C79177B" w14:textId="323343C1" w:rsidR="00AE786C" w:rsidRPr="00536FDC" w:rsidRDefault="00AE786C" w:rsidP="00AE786C">
            <w:pPr>
              <w:rPr>
                <w:rFonts w:asciiTheme="minorHAnsi" w:hAnsiTheme="minorHAnsi" w:cstheme="minorHAnsi"/>
                <w:szCs w:val="24"/>
              </w:rPr>
            </w:pPr>
            <w:ins w:id="104" w:author="Mary Connors" w:date="2023-10-17T13:42:00Z">
              <w:r w:rsidRPr="00FD7938">
                <w:rPr>
                  <w:rFonts w:asciiTheme="minorHAnsi" w:hAnsiTheme="minorHAnsi" w:cstheme="minorHAnsi"/>
                  <w:color w:val="000000"/>
                  <w:szCs w:val="24"/>
                </w:rPr>
                <w:t xml:space="preserve">859-239-7012 </w:t>
              </w:r>
              <w:proofErr w:type="spellStart"/>
              <w:r w:rsidRPr="00FD7938">
                <w:rPr>
                  <w:rFonts w:asciiTheme="minorHAnsi" w:hAnsiTheme="minorHAnsi" w:cstheme="minorHAnsi"/>
                  <w:color w:val="000000"/>
                  <w:szCs w:val="24"/>
                </w:rPr>
                <w:t>ext</w:t>
              </w:r>
              <w:proofErr w:type="spellEnd"/>
              <w:r w:rsidRPr="00FD7938">
                <w:rPr>
                  <w:rFonts w:asciiTheme="minorHAnsi" w:hAnsiTheme="minorHAnsi" w:cstheme="minorHAnsi"/>
                  <w:color w:val="000000"/>
                  <w:szCs w:val="24"/>
                </w:rPr>
                <w:t xml:space="preserve"> 2057</w:t>
              </w:r>
            </w:ins>
          </w:p>
        </w:tc>
      </w:tr>
      <w:tr w:rsidR="00AE786C" w:rsidRPr="00A2550B" w14:paraId="136DEFE0" w14:textId="77777777" w:rsidTr="11DB2C87">
        <w:tc>
          <w:tcPr>
            <w:tcW w:w="4295" w:type="dxa"/>
            <w:vAlign w:val="bottom"/>
          </w:tcPr>
          <w:p w14:paraId="35449174" w14:textId="77777777" w:rsidR="00AE786C" w:rsidRPr="00A2550B" w:rsidRDefault="00AE786C" w:rsidP="00AE786C">
            <w:pPr>
              <w:rPr>
                <w:rFonts w:asciiTheme="minorHAnsi" w:hAnsiTheme="minorHAnsi" w:cstheme="minorHAnsi"/>
                <w:szCs w:val="24"/>
              </w:rPr>
            </w:pPr>
            <w:r w:rsidRPr="00A2550B">
              <w:rPr>
                <w:rFonts w:asciiTheme="minorHAnsi" w:hAnsiTheme="minorHAnsi" w:cstheme="minorHAnsi"/>
                <w:szCs w:val="24"/>
              </w:rPr>
              <w:t>Company Fax Number</w:t>
            </w:r>
          </w:p>
        </w:tc>
        <w:tc>
          <w:tcPr>
            <w:tcW w:w="4335" w:type="dxa"/>
            <w:shd w:val="clear" w:color="auto" w:fill="FFFF99"/>
          </w:tcPr>
          <w:p w14:paraId="228CED07" w14:textId="73BB2065" w:rsidR="00AE786C" w:rsidRPr="00536FDC" w:rsidRDefault="00AE786C" w:rsidP="00AE786C">
            <w:pPr>
              <w:rPr>
                <w:rFonts w:asciiTheme="minorHAnsi" w:hAnsiTheme="minorHAnsi" w:cstheme="minorHAnsi"/>
                <w:szCs w:val="24"/>
              </w:rPr>
            </w:pPr>
            <w:ins w:id="105" w:author="Mary Connors" w:date="2023-10-17T13:42:00Z">
              <w:r w:rsidRPr="00536FDC">
                <w:rPr>
                  <w:rFonts w:asciiTheme="minorHAnsi" w:hAnsiTheme="minorHAnsi" w:cstheme="minorHAnsi"/>
                  <w:szCs w:val="24"/>
                </w:rPr>
                <w:t>859-239-7560</w:t>
              </w:r>
            </w:ins>
          </w:p>
        </w:tc>
      </w:tr>
      <w:tr w:rsidR="0009502C" w:rsidRPr="00A2550B" w14:paraId="11E8EEB2" w14:textId="77777777" w:rsidTr="11DB2C87">
        <w:tc>
          <w:tcPr>
            <w:tcW w:w="4295"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35" w:type="dxa"/>
            <w:shd w:val="clear" w:color="auto" w:fill="FFFF99"/>
          </w:tcPr>
          <w:p w14:paraId="15EBCB74" w14:textId="26F8153C" w:rsidR="0009502C" w:rsidRPr="00536FDC" w:rsidRDefault="00AE786C" w:rsidP="0009502C">
            <w:pPr>
              <w:rPr>
                <w:rFonts w:asciiTheme="minorHAnsi" w:hAnsiTheme="minorHAnsi" w:cstheme="minorHAnsi"/>
                <w:szCs w:val="24"/>
              </w:rPr>
            </w:pPr>
            <w:ins w:id="106" w:author="Mary Connors" w:date="2023-10-17T13:41:00Z">
              <w:r w:rsidRPr="00AE786C">
                <w:rPr>
                  <w:rFonts w:asciiTheme="minorHAnsi" w:hAnsiTheme="minorHAnsi" w:cstheme="minorHAnsi"/>
                  <w:szCs w:val="24"/>
                </w:rPr>
                <w:t>Kevin.Hundley@ky.gov</w:t>
              </w:r>
            </w:ins>
          </w:p>
        </w:tc>
      </w:tr>
      <w:tr w:rsidR="0009502C" w:rsidRPr="00A2550B" w14:paraId="37CBD940" w14:textId="77777777" w:rsidTr="11DB2C87">
        <w:tc>
          <w:tcPr>
            <w:tcW w:w="4295"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35" w:type="dxa"/>
            <w:tcBorders>
              <w:bottom w:val="single" w:sz="4" w:space="0" w:color="auto"/>
            </w:tcBorders>
            <w:shd w:val="clear" w:color="auto" w:fill="FFFF99"/>
          </w:tcPr>
          <w:p w14:paraId="6A3614E1" w14:textId="7D348727" w:rsidR="0009502C" w:rsidRPr="00536FDC" w:rsidRDefault="00AE786C" w:rsidP="0009502C">
            <w:pPr>
              <w:rPr>
                <w:rFonts w:asciiTheme="minorHAnsi" w:hAnsiTheme="minorHAnsi" w:cstheme="minorHAnsi"/>
                <w:szCs w:val="24"/>
              </w:rPr>
            </w:pPr>
            <w:ins w:id="107" w:author="Mary Connors" w:date="2023-10-17T13:42:00Z">
              <w:r>
                <w:rPr>
                  <w:rFonts w:asciiTheme="minorHAnsi" w:hAnsiTheme="minorHAnsi" w:cstheme="minorHAnsi"/>
                  <w:szCs w:val="24"/>
                </w:rPr>
                <w:t>Prison</w:t>
              </w:r>
            </w:ins>
          </w:p>
        </w:tc>
      </w:tr>
      <w:tr w:rsidR="0009502C" w:rsidRPr="00A2550B" w14:paraId="469B616D" w14:textId="77777777" w:rsidTr="11DB2C87">
        <w:tc>
          <w:tcPr>
            <w:tcW w:w="4295"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335"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rsidTr="11DB2C87">
        <w:tc>
          <w:tcPr>
            <w:tcW w:w="4295"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35" w:type="dxa"/>
            <w:shd w:val="clear" w:color="auto" w:fill="FFFF99"/>
          </w:tcPr>
          <w:p w14:paraId="50170D4E" w14:textId="3866DCB8" w:rsidR="0009502C" w:rsidRPr="00A2550B" w:rsidRDefault="00AE786C" w:rsidP="0009502C">
            <w:pPr>
              <w:rPr>
                <w:rFonts w:asciiTheme="minorHAnsi" w:hAnsiTheme="minorHAnsi" w:cstheme="minorHAnsi"/>
                <w:szCs w:val="24"/>
              </w:rPr>
            </w:pPr>
            <w:ins w:id="108" w:author="Mary Connors" w:date="2023-10-17T13:42:00Z">
              <w:r>
                <w:rPr>
                  <w:rFonts w:asciiTheme="minorHAnsi" w:hAnsiTheme="minorHAnsi" w:cstheme="minorHAnsi"/>
                  <w:szCs w:val="24"/>
                </w:rPr>
                <w:t>Wabash Correctional IN DOC</w:t>
              </w:r>
            </w:ins>
            <w:ins w:id="109" w:author="Norely Estrada" w:date="2023-10-25T14:54:00Z">
              <w:r w:rsidR="00EA09C0">
                <w:rPr>
                  <w:rFonts w:asciiTheme="minorHAnsi" w:hAnsiTheme="minorHAnsi" w:cstheme="minorHAnsi"/>
                  <w:szCs w:val="24"/>
                </w:rPr>
                <w:t xml:space="preserve"> - </w:t>
              </w:r>
              <w:r w:rsidR="00EA09C0" w:rsidRPr="00EA09C0">
                <w:rPr>
                  <w:rFonts w:ascii="Segoe UI" w:hAnsi="Segoe UI" w:cs="Segoe UI"/>
                  <w:color w:val="181818"/>
                  <w:sz w:val="21"/>
                  <w:szCs w:val="21"/>
                  <w:highlight w:val="green"/>
                  <w:shd w:val="clear" w:color="auto" w:fill="FFFFFF"/>
                  <w:rPrChange w:id="110" w:author="Norely Estrada" w:date="2023-10-25T14:54:00Z">
                    <w:rPr>
                      <w:rFonts w:ascii="Segoe UI" w:hAnsi="Segoe UI" w:cs="Segoe UI"/>
                      <w:color w:val="181818"/>
                      <w:sz w:val="21"/>
                      <w:szCs w:val="21"/>
                      <w:shd w:val="clear" w:color="auto" w:fill="FFFFFF"/>
                    </w:rPr>
                  </w:rPrChange>
                </w:rPr>
                <w:t>Disconnected on 10/28/2019!!!!!!!!!!!!!!!!!!!</w:t>
              </w:r>
            </w:ins>
          </w:p>
        </w:tc>
      </w:tr>
      <w:tr w:rsidR="0009502C" w:rsidRPr="00A2550B" w14:paraId="6949E424" w14:textId="77777777" w:rsidTr="11DB2C87">
        <w:tc>
          <w:tcPr>
            <w:tcW w:w="4295"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35" w:type="dxa"/>
            <w:shd w:val="clear" w:color="auto" w:fill="FFFF99"/>
          </w:tcPr>
          <w:p w14:paraId="5E4DC9F7" w14:textId="57C4852E" w:rsidR="0009502C" w:rsidRPr="00A2550B" w:rsidRDefault="00AE786C" w:rsidP="0009502C">
            <w:pPr>
              <w:rPr>
                <w:rFonts w:asciiTheme="minorHAnsi" w:hAnsiTheme="minorHAnsi" w:cstheme="minorHAnsi"/>
                <w:szCs w:val="24"/>
              </w:rPr>
            </w:pPr>
            <w:ins w:id="111" w:author="Mary Connors" w:date="2023-10-17T13:42:00Z">
              <w:r>
                <w:rPr>
                  <w:rFonts w:asciiTheme="minorHAnsi" w:hAnsiTheme="minorHAnsi" w:cstheme="minorHAnsi"/>
                  <w:szCs w:val="24"/>
                </w:rPr>
                <w:t>P O Box 5</w:t>
              </w:r>
            </w:ins>
            <w:ins w:id="112" w:author="Mary Connors" w:date="2023-10-17T13:43:00Z">
              <w:r>
                <w:rPr>
                  <w:rFonts w:asciiTheme="minorHAnsi" w:hAnsiTheme="minorHAnsi" w:cstheme="minorHAnsi"/>
                  <w:szCs w:val="24"/>
                </w:rPr>
                <w:t>00</w:t>
              </w:r>
            </w:ins>
          </w:p>
        </w:tc>
      </w:tr>
      <w:tr w:rsidR="0009502C" w:rsidRPr="00A2550B" w14:paraId="79394CB5" w14:textId="77777777" w:rsidTr="11DB2C87">
        <w:tc>
          <w:tcPr>
            <w:tcW w:w="4295"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35" w:type="dxa"/>
            <w:shd w:val="clear" w:color="auto" w:fill="FFFF99"/>
          </w:tcPr>
          <w:p w14:paraId="7DD1EB35" w14:textId="65EB5DDB" w:rsidR="0009502C" w:rsidRPr="00A2550B" w:rsidRDefault="00AE786C" w:rsidP="0009502C">
            <w:pPr>
              <w:rPr>
                <w:rFonts w:asciiTheme="minorHAnsi" w:hAnsiTheme="minorHAnsi" w:cstheme="minorHAnsi"/>
                <w:szCs w:val="24"/>
              </w:rPr>
            </w:pPr>
            <w:ins w:id="113" w:author="Mary Connors" w:date="2023-10-17T13:43:00Z">
              <w:r>
                <w:rPr>
                  <w:rFonts w:asciiTheme="minorHAnsi" w:hAnsiTheme="minorHAnsi" w:cstheme="minorHAnsi"/>
                  <w:szCs w:val="24"/>
                </w:rPr>
                <w:t>Carlisle, IN 47838</w:t>
              </w:r>
            </w:ins>
          </w:p>
        </w:tc>
      </w:tr>
      <w:tr w:rsidR="0009502C" w:rsidRPr="00A2550B" w14:paraId="10F7D583" w14:textId="77777777" w:rsidTr="11DB2C87">
        <w:tc>
          <w:tcPr>
            <w:tcW w:w="4295"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35" w:type="dxa"/>
            <w:shd w:val="clear" w:color="auto" w:fill="FFFF99"/>
          </w:tcPr>
          <w:p w14:paraId="1AC84B27" w14:textId="614DDD86" w:rsidR="0009502C" w:rsidRPr="00A2550B" w:rsidRDefault="00AE786C" w:rsidP="0009502C">
            <w:pPr>
              <w:rPr>
                <w:rFonts w:asciiTheme="minorHAnsi" w:hAnsiTheme="minorHAnsi" w:cstheme="minorHAnsi"/>
                <w:szCs w:val="24"/>
              </w:rPr>
            </w:pPr>
            <w:ins w:id="114" w:author="Mary Connors" w:date="2023-10-17T13:51:00Z">
              <w:r>
                <w:rPr>
                  <w:rFonts w:asciiTheme="minorHAnsi" w:hAnsiTheme="minorHAnsi" w:cstheme="minorHAnsi"/>
                  <w:szCs w:val="24"/>
                </w:rPr>
                <w:fldChar w:fldCharType="begin"/>
              </w:r>
              <w:r>
                <w:rPr>
                  <w:rFonts w:asciiTheme="minorHAnsi" w:hAnsiTheme="minorHAnsi" w:cstheme="minorHAnsi"/>
                  <w:szCs w:val="24"/>
                </w:rPr>
                <w:instrText xml:space="preserve"> HYPERLINK "http://</w:instrText>
              </w:r>
            </w:ins>
            <w:ins w:id="115" w:author="Mary Connors" w:date="2023-10-17T13:43:00Z">
              <w:r>
                <w:rPr>
                  <w:rFonts w:asciiTheme="minorHAnsi" w:hAnsiTheme="minorHAnsi" w:cstheme="minorHAnsi"/>
                  <w:szCs w:val="24"/>
                </w:rPr>
                <w:instrText>www.i</w:instrText>
              </w:r>
            </w:ins>
            <w:ins w:id="116" w:author="Mary Connors" w:date="2023-10-17T13:51:00Z">
              <w:r>
                <w:rPr>
                  <w:rFonts w:asciiTheme="minorHAnsi" w:hAnsiTheme="minorHAnsi" w:cstheme="minorHAnsi"/>
                  <w:szCs w:val="24"/>
                </w:rPr>
                <w:instrText xml:space="preserve">n.gov/idoc" </w:instrText>
              </w:r>
              <w:r>
                <w:rPr>
                  <w:rFonts w:asciiTheme="minorHAnsi" w:hAnsiTheme="minorHAnsi" w:cstheme="minorHAnsi"/>
                  <w:szCs w:val="24"/>
                </w:rPr>
              </w:r>
              <w:r>
                <w:rPr>
                  <w:rFonts w:asciiTheme="minorHAnsi" w:hAnsiTheme="minorHAnsi" w:cstheme="minorHAnsi"/>
                  <w:szCs w:val="24"/>
                </w:rPr>
                <w:fldChar w:fldCharType="separate"/>
              </w:r>
            </w:ins>
            <w:ins w:id="117" w:author="Mary Connors" w:date="2023-10-17T13:43:00Z">
              <w:r w:rsidRPr="00AE3138">
                <w:rPr>
                  <w:rStyle w:val="Hyperlink"/>
                  <w:rFonts w:asciiTheme="minorHAnsi" w:hAnsiTheme="minorHAnsi" w:cstheme="minorHAnsi"/>
                  <w:szCs w:val="24"/>
                </w:rPr>
                <w:t>www.i</w:t>
              </w:r>
            </w:ins>
            <w:ins w:id="118" w:author="Mary Connors" w:date="2023-10-17T13:51:00Z">
              <w:r w:rsidRPr="00AE3138">
                <w:rPr>
                  <w:rStyle w:val="Hyperlink"/>
                  <w:rFonts w:asciiTheme="minorHAnsi" w:hAnsiTheme="minorHAnsi" w:cstheme="minorHAnsi"/>
                  <w:szCs w:val="24"/>
                </w:rPr>
                <w:t>n.gov/idoc</w:t>
              </w:r>
              <w:r>
                <w:rPr>
                  <w:rFonts w:asciiTheme="minorHAnsi" w:hAnsiTheme="minorHAnsi" w:cstheme="minorHAnsi"/>
                  <w:szCs w:val="24"/>
                </w:rPr>
                <w:fldChar w:fldCharType="end"/>
              </w:r>
              <w:r>
                <w:rPr>
                  <w:rFonts w:asciiTheme="minorHAnsi" w:hAnsiTheme="minorHAnsi" w:cstheme="minorHAnsi"/>
                  <w:szCs w:val="24"/>
                </w:rPr>
                <w:t xml:space="preserve"> </w:t>
              </w:r>
            </w:ins>
          </w:p>
        </w:tc>
      </w:tr>
      <w:tr w:rsidR="0009502C" w:rsidRPr="00A2550B" w14:paraId="618D8639" w14:textId="77777777" w:rsidTr="11DB2C87">
        <w:tc>
          <w:tcPr>
            <w:tcW w:w="4295"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35" w:type="dxa"/>
            <w:shd w:val="clear" w:color="auto" w:fill="FFFF99"/>
          </w:tcPr>
          <w:p w14:paraId="78FB7391" w14:textId="07CD4E67" w:rsidR="0009502C" w:rsidRPr="00A2550B" w:rsidRDefault="00AE786C" w:rsidP="0009502C">
            <w:pPr>
              <w:rPr>
                <w:rFonts w:asciiTheme="minorHAnsi" w:hAnsiTheme="minorHAnsi" w:cstheme="minorHAnsi"/>
                <w:szCs w:val="24"/>
              </w:rPr>
            </w:pPr>
            <w:ins w:id="119" w:author="Mary Connors" w:date="2023-10-17T13:51:00Z">
              <w:r>
                <w:rPr>
                  <w:rFonts w:asciiTheme="minorHAnsi" w:hAnsiTheme="minorHAnsi" w:cstheme="minorHAnsi"/>
                  <w:szCs w:val="24"/>
                </w:rPr>
                <w:t>Joe Burkhardt</w:t>
              </w:r>
            </w:ins>
          </w:p>
        </w:tc>
      </w:tr>
      <w:tr w:rsidR="008F4E85" w:rsidRPr="00A2550B" w14:paraId="39B779B4" w14:textId="77777777" w:rsidTr="11DB2C87">
        <w:tc>
          <w:tcPr>
            <w:tcW w:w="4295"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335"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rsidTr="11DB2C87">
        <w:tc>
          <w:tcPr>
            <w:tcW w:w="4295"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35" w:type="dxa"/>
            <w:shd w:val="clear" w:color="auto" w:fill="FFFF99"/>
          </w:tcPr>
          <w:p w14:paraId="2EA88111" w14:textId="45C6F667" w:rsidR="0009502C" w:rsidRPr="00A2550B" w:rsidRDefault="009B51BA" w:rsidP="0009502C">
            <w:pPr>
              <w:rPr>
                <w:rFonts w:asciiTheme="minorHAnsi" w:hAnsiTheme="minorHAnsi" w:cstheme="minorHAnsi"/>
                <w:szCs w:val="24"/>
              </w:rPr>
            </w:pPr>
            <w:ins w:id="120" w:author="Mary Connors" w:date="2023-10-17T13:51:00Z">
              <w:r>
                <w:rPr>
                  <w:rFonts w:asciiTheme="minorHAnsi" w:hAnsiTheme="minorHAnsi" w:cstheme="minorHAnsi"/>
                  <w:szCs w:val="24"/>
                </w:rPr>
                <w:t>812-398-5050</w:t>
              </w:r>
            </w:ins>
          </w:p>
        </w:tc>
      </w:tr>
      <w:tr w:rsidR="0009502C" w:rsidRPr="00A2550B" w14:paraId="1D2A5329" w14:textId="77777777" w:rsidTr="11DB2C87">
        <w:tc>
          <w:tcPr>
            <w:tcW w:w="4295"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35" w:type="dxa"/>
            <w:shd w:val="clear" w:color="auto" w:fill="FFFF99"/>
          </w:tcPr>
          <w:p w14:paraId="6E786E3F" w14:textId="47367643" w:rsidR="0009502C" w:rsidRPr="00A2550B" w:rsidRDefault="009B51BA" w:rsidP="0009502C">
            <w:pPr>
              <w:rPr>
                <w:rFonts w:asciiTheme="minorHAnsi" w:hAnsiTheme="minorHAnsi" w:cstheme="minorHAnsi"/>
                <w:szCs w:val="24"/>
              </w:rPr>
            </w:pPr>
            <w:ins w:id="121" w:author="Mary Connors" w:date="2023-10-17T13:51:00Z">
              <w:r>
                <w:rPr>
                  <w:rFonts w:asciiTheme="minorHAnsi" w:hAnsiTheme="minorHAnsi" w:cstheme="minorHAnsi"/>
                  <w:szCs w:val="24"/>
                </w:rPr>
                <w:t>812-398</w:t>
              </w:r>
            </w:ins>
            <w:ins w:id="122" w:author="Mary Connors" w:date="2023-10-17T13:56:00Z">
              <w:r>
                <w:rPr>
                  <w:rFonts w:asciiTheme="minorHAnsi" w:hAnsiTheme="minorHAnsi" w:cstheme="minorHAnsi"/>
                  <w:szCs w:val="24"/>
                </w:rPr>
                <w:t>-5032</w:t>
              </w:r>
            </w:ins>
          </w:p>
        </w:tc>
      </w:tr>
      <w:tr w:rsidR="0009502C" w:rsidRPr="00A2550B" w14:paraId="157B4B02" w14:textId="77777777" w:rsidTr="11DB2C87">
        <w:tc>
          <w:tcPr>
            <w:tcW w:w="4295"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35" w:type="dxa"/>
            <w:shd w:val="clear" w:color="auto" w:fill="FFFF99"/>
          </w:tcPr>
          <w:p w14:paraId="523D51E3" w14:textId="25F09514" w:rsidR="0009502C" w:rsidRPr="00A2550B" w:rsidRDefault="009B51BA" w:rsidP="0009502C">
            <w:pPr>
              <w:rPr>
                <w:rFonts w:asciiTheme="minorHAnsi" w:hAnsiTheme="minorHAnsi" w:cstheme="minorHAnsi"/>
                <w:szCs w:val="24"/>
              </w:rPr>
            </w:pPr>
            <w:ins w:id="123" w:author="Mary Connors" w:date="2023-10-17T13:57:00Z">
              <w:r>
                <w:rPr>
                  <w:rFonts w:asciiTheme="minorHAnsi" w:hAnsiTheme="minorHAnsi" w:cstheme="minorHAnsi"/>
                  <w:szCs w:val="24"/>
                </w:rPr>
                <w:fldChar w:fldCharType="begin"/>
              </w:r>
              <w:r>
                <w:rPr>
                  <w:rFonts w:asciiTheme="minorHAnsi" w:hAnsiTheme="minorHAnsi" w:cstheme="minorHAnsi"/>
                  <w:szCs w:val="24"/>
                </w:rPr>
                <w:instrText xml:space="preserve"> HYPERLINK "mailto:</w:instrText>
              </w:r>
              <w:r w:rsidRPr="009B51BA">
                <w:rPr>
                  <w:rFonts w:asciiTheme="minorHAnsi" w:hAnsiTheme="minorHAnsi" w:cstheme="minorHAnsi"/>
                  <w:szCs w:val="24"/>
                </w:rPr>
                <w:instrText>JEburkhardt@idoc.in.gov</w:instrText>
              </w:r>
              <w:r>
                <w:rPr>
                  <w:rFonts w:asciiTheme="minorHAnsi" w:hAnsiTheme="minorHAnsi" w:cstheme="minorHAnsi"/>
                  <w:szCs w:val="24"/>
                </w:rPr>
                <w:instrText xml:space="preserve">" </w:instrText>
              </w:r>
              <w:r>
                <w:rPr>
                  <w:rFonts w:asciiTheme="minorHAnsi" w:hAnsiTheme="minorHAnsi" w:cstheme="minorHAnsi"/>
                  <w:szCs w:val="24"/>
                </w:rPr>
              </w:r>
              <w:r>
                <w:rPr>
                  <w:rFonts w:asciiTheme="minorHAnsi" w:hAnsiTheme="minorHAnsi" w:cstheme="minorHAnsi"/>
                  <w:szCs w:val="24"/>
                </w:rPr>
                <w:fldChar w:fldCharType="separate"/>
              </w:r>
              <w:r w:rsidRPr="00AE3138">
                <w:rPr>
                  <w:rStyle w:val="Hyperlink"/>
                  <w:rFonts w:asciiTheme="minorHAnsi" w:hAnsiTheme="minorHAnsi" w:cstheme="minorHAnsi"/>
                  <w:szCs w:val="24"/>
                </w:rPr>
                <w:t>JEburkhardt@idoc.in.gov</w:t>
              </w:r>
              <w:r>
                <w:rPr>
                  <w:rFonts w:asciiTheme="minorHAnsi" w:hAnsiTheme="minorHAnsi" w:cstheme="minorHAnsi"/>
                  <w:szCs w:val="24"/>
                </w:rPr>
                <w:fldChar w:fldCharType="end"/>
              </w:r>
              <w:r>
                <w:rPr>
                  <w:rFonts w:asciiTheme="minorHAnsi" w:hAnsiTheme="minorHAnsi" w:cstheme="minorHAnsi"/>
                  <w:szCs w:val="24"/>
                </w:rPr>
                <w:t xml:space="preserve"> </w:t>
              </w:r>
            </w:ins>
          </w:p>
        </w:tc>
      </w:tr>
      <w:tr w:rsidR="0009502C" w:rsidRPr="00A2550B" w14:paraId="40836350" w14:textId="77777777" w:rsidTr="11DB2C87">
        <w:tc>
          <w:tcPr>
            <w:tcW w:w="4295"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35" w:type="dxa"/>
            <w:tcBorders>
              <w:bottom w:val="single" w:sz="4" w:space="0" w:color="auto"/>
            </w:tcBorders>
            <w:shd w:val="clear" w:color="auto" w:fill="FFFF99"/>
          </w:tcPr>
          <w:p w14:paraId="36539B8E" w14:textId="33A4DC0C" w:rsidR="0009502C" w:rsidRPr="00A2550B" w:rsidRDefault="009B51BA" w:rsidP="0009502C">
            <w:pPr>
              <w:rPr>
                <w:rFonts w:asciiTheme="minorHAnsi" w:hAnsiTheme="minorHAnsi" w:cstheme="minorHAnsi"/>
                <w:szCs w:val="24"/>
              </w:rPr>
            </w:pPr>
            <w:ins w:id="124" w:author="Mary Connors" w:date="2023-10-17T13:57:00Z">
              <w:r>
                <w:rPr>
                  <w:rFonts w:asciiTheme="minorHAnsi" w:hAnsiTheme="minorHAnsi" w:cstheme="minorHAnsi"/>
                  <w:szCs w:val="24"/>
                </w:rPr>
                <w:t>Prison</w:t>
              </w:r>
            </w:ins>
          </w:p>
        </w:tc>
      </w:tr>
      <w:tr w:rsidR="0009502C" w:rsidRPr="00A2550B" w14:paraId="4D3FC23F" w14:textId="77777777" w:rsidTr="11DB2C87">
        <w:tc>
          <w:tcPr>
            <w:tcW w:w="4295"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335"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rsidTr="11DB2C87">
        <w:tc>
          <w:tcPr>
            <w:tcW w:w="4295"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35" w:type="dxa"/>
            <w:shd w:val="clear" w:color="auto" w:fill="FFFF99"/>
          </w:tcPr>
          <w:p w14:paraId="36C9594A" w14:textId="17F82A5F" w:rsidR="0009502C" w:rsidRPr="00A2550B" w:rsidRDefault="009B51BA" w:rsidP="0009502C">
            <w:pPr>
              <w:rPr>
                <w:rFonts w:asciiTheme="minorHAnsi" w:hAnsiTheme="minorHAnsi" w:cstheme="minorHAnsi"/>
                <w:szCs w:val="24"/>
              </w:rPr>
            </w:pPr>
            <w:ins w:id="125" w:author="Mary Connors" w:date="2023-10-17T14:00:00Z">
              <w:r w:rsidRPr="009B51BA">
                <w:rPr>
                  <w:rFonts w:asciiTheme="minorHAnsi" w:hAnsiTheme="minorHAnsi" w:cstheme="minorHAnsi"/>
                  <w:szCs w:val="24"/>
                </w:rPr>
                <w:t>Pennsylvania Department of Corrections</w:t>
              </w:r>
            </w:ins>
          </w:p>
        </w:tc>
      </w:tr>
      <w:tr w:rsidR="0009502C" w:rsidRPr="00A2550B" w14:paraId="213B2AB4" w14:textId="77777777" w:rsidTr="11DB2C87">
        <w:tc>
          <w:tcPr>
            <w:tcW w:w="4295"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35" w:type="dxa"/>
            <w:shd w:val="clear" w:color="auto" w:fill="FFFF99"/>
          </w:tcPr>
          <w:p w14:paraId="08F45A5C" w14:textId="3794684D" w:rsidR="0009502C" w:rsidRPr="00A2550B" w:rsidRDefault="009B51BA" w:rsidP="0009502C">
            <w:pPr>
              <w:rPr>
                <w:rFonts w:asciiTheme="minorHAnsi" w:hAnsiTheme="minorHAnsi" w:cstheme="minorHAnsi"/>
                <w:szCs w:val="24"/>
              </w:rPr>
            </w:pPr>
            <w:ins w:id="126" w:author="Mary Connors" w:date="2023-10-17T14:01:00Z">
              <w:r w:rsidRPr="009B51BA">
                <w:rPr>
                  <w:rFonts w:asciiTheme="minorHAnsi" w:hAnsiTheme="minorHAnsi" w:cstheme="minorHAnsi"/>
                  <w:szCs w:val="24"/>
                </w:rPr>
                <w:t>1920 Technology Parkway</w:t>
              </w:r>
            </w:ins>
          </w:p>
        </w:tc>
      </w:tr>
      <w:tr w:rsidR="0009502C" w:rsidRPr="00A2550B" w14:paraId="6FD94ACF" w14:textId="77777777" w:rsidTr="11DB2C87">
        <w:tc>
          <w:tcPr>
            <w:tcW w:w="4295"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35" w:type="dxa"/>
            <w:shd w:val="clear" w:color="auto" w:fill="FFFF99"/>
          </w:tcPr>
          <w:p w14:paraId="7B1F0394" w14:textId="13855B9E" w:rsidR="0009502C" w:rsidRPr="00A2550B" w:rsidRDefault="009848F8">
            <w:pPr>
              <w:tabs>
                <w:tab w:val="left" w:pos="1373"/>
              </w:tabs>
              <w:rPr>
                <w:rFonts w:asciiTheme="minorHAnsi" w:hAnsiTheme="minorHAnsi" w:cstheme="minorHAnsi"/>
                <w:szCs w:val="24"/>
              </w:rPr>
              <w:pPrChange w:id="127" w:author="Mary Connors" w:date="2023-10-17T14:01:00Z">
                <w:pPr/>
              </w:pPrChange>
            </w:pPr>
            <w:proofErr w:type="spellStart"/>
            <w:ins w:id="128" w:author="Mary Connors" w:date="2023-10-17T14:01:00Z">
              <w:r w:rsidRPr="009848F8">
                <w:rPr>
                  <w:rFonts w:asciiTheme="minorHAnsi" w:hAnsiTheme="minorHAnsi" w:cstheme="minorHAnsi"/>
                  <w:szCs w:val="24"/>
                </w:rPr>
                <w:t>Mechanicsberg</w:t>
              </w:r>
              <w:proofErr w:type="spellEnd"/>
              <w:r w:rsidRPr="009848F8">
                <w:rPr>
                  <w:rFonts w:asciiTheme="minorHAnsi" w:hAnsiTheme="minorHAnsi" w:cstheme="minorHAnsi"/>
                  <w:szCs w:val="24"/>
                </w:rPr>
                <w:t>, PA 17050</w:t>
              </w:r>
            </w:ins>
          </w:p>
        </w:tc>
      </w:tr>
      <w:tr w:rsidR="0009502C" w:rsidRPr="00A2550B" w14:paraId="2B3F0E19" w14:textId="77777777" w:rsidTr="11DB2C87">
        <w:tc>
          <w:tcPr>
            <w:tcW w:w="4295"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35" w:type="dxa"/>
            <w:shd w:val="clear" w:color="auto" w:fill="FFFF99"/>
          </w:tcPr>
          <w:p w14:paraId="75D5EF02" w14:textId="59B7A144" w:rsidR="0009502C" w:rsidRPr="00A2550B" w:rsidRDefault="009848F8" w:rsidP="0009502C">
            <w:pPr>
              <w:rPr>
                <w:rFonts w:asciiTheme="minorHAnsi" w:hAnsiTheme="minorHAnsi" w:cstheme="minorHAnsi"/>
                <w:szCs w:val="24"/>
              </w:rPr>
            </w:pPr>
            <w:ins w:id="129" w:author="Mary Connors" w:date="2023-10-17T14:02:00Z">
              <w:r>
                <w:rPr>
                  <w:rFonts w:asciiTheme="minorHAnsi" w:hAnsiTheme="minorHAnsi" w:cstheme="minorHAnsi"/>
                  <w:szCs w:val="24"/>
                </w:rPr>
                <w:fldChar w:fldCharType="begin"/>
              </w:r>
              <w:r>
                <w:rPr>
                  <w:rFonts w:asciiTheme="minorHAnsi" w:hAnsiTheme="minorHAnsi" w:cstheme="minorHAnsi"/>
                  <w:szCs w:val="24"/>
                </w:rPr>
                <w:instrText xml:space="preserve"> HYPERLINK "http://</w:instrText>
              </w:r>
              <w:r w:rsidRPr="009848F8">
                <w:rPr>
                  <w:rFonts w:asciiTheme="minorHAnsi" w:hAnsiTheme="minorHAnsi" w:cstheme="minorHAnsi"/>
                  <w:szCs w:val="24"/>
                </w:rPr>
                <w:instrText>www.cor.pa.state.us</w:instrText>
              </w:r>
              <w:r>
                <w:rPr>
                  <w:rFonts w:asciiTheme="minorHAnsi" w:hAnsiTheme="minorHAnsi" w:cstheme="minorHAnsi"/>
                  <w:szCs w:val="24"/>
                </w:rPr>
                <w:instrText xml:space="preserve">" </w:instrText>
              </w:r>
              <w:r>
                <w:rPr>
                  <w:rFonts w:asciiTheme="minorHAnsi" w:hAnsiTheme="minorHAnsi" w:cstheme="minorHAnsi"/>
                  <w:szCs w:val="24"/>
                </w:rPr>
              </w:r>
              <w:r>
                <w:rPr>
                  <w:rFonts w:asciiTheme="minorHAnsi" w:hAnsiTheme="minorHAnsi" w:cstheme="minorHAnsi"/>
                  <w:szCs w:val="24"/>
                </w:rPr>
                <w:fldChar w:fldCharType="separate"/>
              </w:r>
              <w:r w:rsidRPr="00AE3138">
                <w:rPr>
                  <w:rStyle w:val="Hyperlink"/>
                  <w:rFonts w:asciiTheme="minorHAnsi" w:hAnsiTheme="minorHAnsi" w:cstheme="minorHAnsi"/>
                  <w:szCs w:val="24"/>
                </w:rPr>
                <w:t>www.cor.pa.state.us</w:t>
              </w:r>
              <w:r>
                <w:rPr>
                  <w:rFonts w:asciiTheme="minorHAnsi" w:hAnsiTheme="minorHAnsi" w:cstheme="minorHAnsi"/>
                  <w:szCs w:val="24"/>
                </w:rPr>
                <w:fldChar w:fldCharType="end"/>
              </w:r>
              <w:r>
                <w:rPr>
                  <w:rFonts w:asciiTheme="minorHAnsi" w:hAnsiTheme="minorHAnsi" w:cstheme="minorHAnsi"/>
                  <w:szCs w:val="24"/>
                </w:rPr>
                <w:t xml:space="preserve"> </w:t>
              </w:r>
            </w:ins>
          </w:p>
        </w:tc>
      </w:tr>
      <w:tr w:rsidR="0009502C" w:rsidRPr="00A2550B" w14:paraId="55D8A4E1" w14:textId="77777777" w:rsidTr="11DB2C87">
        <w:tc>
          <w:tcPr>
            <w:tcW w:w="4295"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35" w:type="dxa"/>
            <w:shd w:val="clear" w:color="auto" w:fill="FFFF99"/>
          </w:tcPr>
          <w:p w14:paraId="5815C2A2" w14:textId="5EEC69A8" w:rsidR="0009502C" w:rsidRPr="00EA09C0" w:rsidRDefault="009848F8">
            <w:pPr>
              <w:spacing w:line="259" w:lineRule="auto"/>
              <w:rPr>
                <w:rFonts w:asciiTheme="minorHAnsi" w:hAnsiTheme="minorHAnsi" w:cstheme="minorBidi"/>
                <w:highlight w:val="green"/>
              </w:rPr>
              <w:pPrChange w:id="130" w:author="Norely Estrada" w:date="2023-10-26T20:33:00Z">
                <w:pPr/>
              </w:pPrChange>
            </w:pPr>
            <w:ins w:id="131" w:author="Mary Connors" w:date="2023-10-17T14:03:00Z">
              <w:del w:id="132" w:author="Norely Estrada" w:date="2023-10-26T20:33:00Z">
                <w:r w:rsidRPr="17745815" w:rsidDel="009848F8">
                  <w:rPr>
                    <w:rFonts w:asciiTheme="minorHAnsi" w:hAnsiTheme="minorHAnsi" w:cstheme="minorBidi"/>
                    <w:highlight w:val="green"/>
                    <w:rPrChange w:id="133" w:author="Norely Estrada" w:date="2023-10-25T14:56:00Z">
                      <w:rPr>
                        <w:rFonts w:asciiTheme="minorHAnsi" w:hAnsiTheme="minorHAnsi" w:cstheme="minorBidi"/>
                      </w:rPr>
                    </w:rPrChange>
                  </w:rPr>
                  <w:delText>Steven Hilbish</w:delText>
                </w:r>
              </w:del>
            </w:ins>
            <w:ins w:id="134" w:author="Norely Estrada" w:date="2023-10-26T20:34:00Z">
              <w:r w:rsidR="4A08739B" w:rsidRPr="17745815">
                <w:rPr>
                  <w:rFonts w:asciiTheme="minorHAnsi" w:hAnsiTheme="minorHAnsi" w:cstheme="minorBidi"/>
                  <w:highlight w:val="green"/>
                </w:rPr>
                <w:t xml:space="preserve">  - </w:t>
              </w:r>
            </w:ins>
          </w:p>
        </w:tc>
      </w:tr>
      <w:tr w:rsidR="008F4E85" w:rsidRPr="00A2550B" w14:paraId="0B98643C" w14:textId="77777777" w:rsidTr="11DB2C87">
        <w:tc>
          <w:tcPr>
            <w:tcW w:w="4295"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35"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rsidTr="11DB2C87">
        <w:tc>
          <w:tcPr>
            <w:tcW w:w="4295"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35" w:type="dxa"/>
            <w:shd w:val="clear" w:color="auto" w:fill="FFFF99"/>
          </w:tcPr>
          <w:p w14:paraId="1B91EFFB" w14:textId="3ADB6A3F" w:rsidR="0009502C" w:rsidRPr="00A2550B" w:rsidRDefault="009848F8" w:rsidP="0009502C">
            <w:pPr>
              <w:rPr>
                <w:rFonts w:asciiTheme="minorHAnsi" w:hAnsiTheme="minorHAnsi" w:cstheme="minorHAnsi"/>
                <w:szCs w:val="24"/>
              </w:rPr>
            </w:pPr>
            <w:ins w:id="135" w:author="Mary Connors" w:date="2023-10-17T14:03:00Z">
              <w:r w:rsidRPr="009848F8">
                <w:rPr>
                  <w:rFonts w:asciiTheme="minorHAnsi" w:hAnsiTheme="minorHAnsi" w:cstheme="minorHAnsi"/>
                  <w:szCs w:val="24"/>
                </w:rPr>
                <w:t>717-728-4040</w:t>
              </w:r>
            </w:ins>
          </w:p>
        </w:tc>
      </w:tr>
      <w:tr w:rsidR="0009502C" w:rsidRPr="00A2550B" w14:paraId="5BF158BD" w14:textId="77777777" w:rsidTr="11DB2C87">
        <w:tc>
          <w:tcPr>
            <w:tcW w:w="4295"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35" w:type="dxa"/>
            <w:shd w:val="clear" w:color="auto" w:fill="FFFF99"/>
          </w:tcPr>
          <w:p w14:paraId="62651C08" w14:textId="61B475AF" w:rsidR="0009502C" w:rsidRPr="00A2550B" w:rsidRDefault="009848F8" w:rsidP="0009502C">
            <w:pPr>
              <w:rPr>
                <w:rFonts w:asciiTheme="minorHAnsi" w:hAnsiTheme="minorHAnsi" w:cstheme="minorHAnsi"/>
                <w:szCs w:val="24"/>
              </w:rPr>
            </w:pPr>
            <w:ins w:id="136" w:author="Mary Connors" w:date="2023-10-17T14:03:00Z">
              <w:r w:rsidRPr="009848F8">
                <w:rPr>
                  <w:rFonts w:asciiTheme="minorHAnsi" w:hAnsiTheme="minorHAnsi" w:cstheme="minorHAnsi"/>
                  <w:szCs w:val="24"/>
                </w:rPr>
                <w:t>717-728-4181</w:t>
              </w:r>
            </w:ins>
          </w:p>
        </w:tc>
      </w:tr>
      <w:tr w:rsidR="0009502C" w:rsidRPr="00A2550B" w14:paraId="4FEF55E9" w14:textId="77777777" w:rsidTr="11DB2C87">
        <w:tc>
          <w:tcPr>
            <w:tcW w:w="4295"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35" w:type="dxa"/>
            <w:shd w:val="clear" w:color="auto" w:fill="FFFF99"/>
          </w:tcPr>
          <w:p w14:paraId="1E12BD27" w14:textId="37B5D974" w:rsidR="0009502C" w:rsidRPr="00A2550B" w:rsidRDefault="009848F8" w:rsidP="0009502C">
            <w:pPr>
              <w:rPr>
                <w:rFonts w:asciiTheme="minorHAnsi" w:hAnsiTheme="minorHAnsi" w:cstheme="minorHAnsi"/>
                <w:szCs w:val="24"/>
              </w:rPr>
            </w:pPr>
            <w:ins w:id="137" w:author="Mary Connors" w:date="2023-10-17T14:03:00Z">
              <w:r>
                <w:rPr>
                  <w:rFonts w:asciiTheme="minorHAnsi" w:hAnsiTheme="minorHAnsi" w:cstheme="minorHAnsi"/>
                  <w:szCs w:val="24"/>
                </w:rPr>
                <w:fldChar w:fldCharType="begin"/>
              </w:r>
              <w:r>
                <w:rPr>
                  <w:rFonts w:asciiTheme="minorHAnsi" w:hAnsiTheme="minorHAnsi" w:cstheme="minorHAnsi"/>
                  <w:szCs w:val="24"/>
                </w:rPr>
                <w:instrText xml:space="preserve"> HYPERLINK "mailto:</w:instrText>
              </w:r>
              <w:r w:rsidRPr="009848F8">
                <w:rPr>
                  <w:rFonts w:asciiTheme="minorHAnsi" w:hAnsiTheme="minorHAnsi" w:cstheme="minorHAnsi"/>
                  <w:szCs w:val="24"/>
                </w:rPr>
                <w:instrText>shilbish@pa.gov</w:instrText>
              </w:r>
              <w:r>
                <w:rPr>
                  <w:rFonts w:asciiTheme="minorHAnsi" w:hAnsiTheme="minorHAnsi" w:cstheme="minorHAnsi"/>
                  <w:szCs w:val="24"/>
                </w:rPr>
                <w:instrText xml:space="preserve">" </w:instrText>
              </w:r>
              <w:r>
                <w:rPr>
                  <w:rFonts w:asciiTheme="minorHAnsi" w:hAnsiTheme="minorHAnsi" w:cstheme="minorHAnsi"/>
                  <w:szCs w:val="24"/>
                </w:rPr>
              </w:r>
              <w:r>
                <w:rPr>
                  <w:rFonts w:asciiTheme="minorHAnsi" w:hAnsiTheme="minorHAnsi" w:cstheme="minorHAnsi"/>
                  <w:szCs w:val="24"/>
                </w:rPr>
                <w:fldChar w:fldCharType="separate"/>
              </w:r>
              <w:r w:rsidRPr="00AE3138">
                <w:rPr>
                  <w:rStyle w:val="Hyperlink"/>
                  <w:rFonts w:asciiTheme="minorHAnsi" w:hAnsiTheme="minorHAnsi" w:cstheme="minorHAnsi"/>
                  <w:szCs w:val="24"/>
                </w:rPr>
                <w:t>shilbish@pa.gov</w:t>
              </w:r>
              <w:r>
                <w:rPr>
                  <w:rFonts w:asciiTheme="minorHAnsi" w:hAnsiTheme="minorHAnsi" w:cstheme="minorHAnsi"/>
                  <w:szCs w:val="24"/>
                </w:rPr>
                <w:fldChar w:fldCharType="end"/>
              </w:r>
              <w:r>
                <w:rPr>
                  <w:rFonts w:asciiTheme="minorHAnsi" w:hAnsiTheme="minorHAnsi" w:cstheme="minorHAnsi"/>
                  <w:szCs w:val="24"/>
                </w:rPr>
                <w:t xml:space="preserve"> </w:t>
              </w:r>
            </w:ins>
          </w:p>
        </w:tc>
      </w:tr>
      <w:tr w:rsidR="0009502C" w:rsidRPr="00A2550B" w14:paraId="1F5444DA" w14:textId="77777777" w:rsidTr="11DB2C87">
        <w:tc>
          <w:tcPr>
            <w:tcW w:w="4295"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35" w:type="dxa"/>
            <w:shd w:val="clear" w:color="auto" w:fill="FFFF99"/>
          </w:tcPr>
          <w:p w14:paraId="74BD5AE0" w14:textId="0365972E" w:rsidR="0009502C" w:rsidRPr="00A2550B" w:rsidRDefault="009848F8" w:rsidP="0009502C">
            <w:pPr>
              <w:rPr>
                <w:rFonts w:asciiTheme="minorHAnsi" w:hAnsiTheme="minorHAnsi" w:cstheme="minorHAnsi"/>
                <w:szCs w:val="24"/>
              </w:rPr>
            </w:pPr>
            <w:ins w:id="138" w:author="Mary Connors" w:date="2023-10-17T14:03:00Z">
              <w:r>
                <w:rPr>
                  <w:rFonts w:asciiTheme="minorHAnsi" w:hAnsiTheme="minorHAnsi" w:cstheme="minorHAnsi"/>
                  <w:szCs w:val="24"/>
                </w:rPr>
                <w:t>Prison</w:t>
              </w:r>
            </w:ins>
          </w:p>
        </w:tc>
      </w:tr>
    </w:tbl>
    <w:p w14:paraId="7EE2343C" w14:textId="01E0C2C5" w:rsidR="0000708C" w:rsidRPr="00A2550B" w:rsidRDefault="009848F8" w:rsidP="0000708C">
      <w:pPr>
        <w:widowControl/>
        <w:rPr>
          <w:rFonts w:asciiTheme="minorHAnsi" w:hAnsiTheme="minorHAnsi" w:cstheme="minorHAnsi"/>
          <w:szCs w:val="24"/>
        </w:rPr>
      </w:pPr>
      <w:ins w:id="139" w:author="Mary Connors" w:date="2023-10-17T14:03:00Z">
        <w:r>
          <w:rPr>
            <w:rFonts w:asciiTheme="minorHAnsi" w:hAnsiTheme="minorHAnsi" w:cstheme="minorHAnsi"/>
            <w:szCs w:val="24"/>
          </w:rPr>
          <w:t xml:space="preserve"> </w:t>
        </w:r>
      </w:ins>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4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1"/>
        <w:gridCol w:w="4359"/>
        <w:tblGridChange w:id="141">
          <w:tblGrid>
            <w:gridCol w:w="4271"/>
            <w:gridCol w:w="4359"/>
          </w:tblGrid>
        </w:tblGridChange>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EA09C0">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42" w:author="Norely Estrada" w:date="2023-10-25T14:59:00Z">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197"/>
        </w:trPr>
        <w:tc>
          <w:tcPr>
            <w:tcW w:w="4428" w:type="dxa"/>
            <w:vAlign w:val="bottom"/>
            <w:tcPrChange w:id="143" w:author="Norely Estrada" w:date="2023-10-25T14:59:00Z">
              <w:tcPr>
                <w:tcW w:w="4428" w:type="dxa"/>
                <w:vAlign w:val="bottom"/>
              </w:tcPr>
            </w:tcPrChange>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Change w:id="144" w:author="Norely Estrada" w:date="2023-10-25T14:59:00Z">
              <w:tcPr>
                <w:tcW w:w="4428" w:type="dxa"/>
                <w:shd w:val="clear" w:color="auto" w:fill="FFFF99"/>
              </w:tcPr>
            </w:tcPrChange>
          </w:tcPr>
          <w:p w14:paraId="27957C31" w14:textId="03FD0E86" w:rsidR="00FD5220" w:rsidRPr="00A2550B" w:rsidRDefault="00C12F4B" w:rsidP="00FD5220">
            <w:pPr>
              <w:rPr>
                <w:rFonts w:asciiTheme="minorHAnsi" w:hAnsiTheme="minorHAnsi" w:cstheme="minorHAnsi"/>
                <w:szCs w:val="24"/>
              </w:rPr>
            </w:pPr>
            <w:ins w:id="145" w:author="Mary Connors" w:date="2023-10-17T14:11:00Z">
              <w:r w:rsidRPr="00C12F4B">
                <w:rPr>
                  <w:rFonts w:asciiTheme="minorHAnsi" w:hAnsiTheme="minorHAnsi" w:cstheme="minorHAnsi"/>
                  <w:szCs w:val="24"/>
                </w:rPr>
                <w:t xml:space="preserve">Friendship Cable of Texas, </w:t>
              </w:r>
              <w:proofErr w:type="spellStart"/>
              <w:r w:rsidRPr="00C12F4B">
                <w:rPr>
                  <w:rFonts w:asciiTheme="minorHAnsi" w:hAnsiTheme="minorHAnsi" w:cstheme="minorHAnsi"/>
                  <w:szCs w:val="24"/>
                </w:rPr>
                <w:t>Inc.</w:t>
              </w:r>
            </w:ins>
            <w:ins w:id="146" w:author="Norely Estrada" w:date="2023-10-25T14:59:00Z">
              <w:r w:rsidR="00EA09C0" w:rsidRPr="00EA09C0">
                <w:rPr>
                  <w:rFonts w:asciiTheme="minorHAnsi" w:hAnsiTheme="minorHAnsi" w:cstheme="minorHAnsi"/>
                  <w:szCs w:val="24"/>
                  <w:highlight w:val="green"/>
                  <w:rPrChange w:id="147" w:author="Norely Estrada" w:date="2023-10-25T14:59:00Z">
                    <w:rPr>
                      <w:rFonts w:asciiTheme="minorHAnsi" w:hAnsiTheme="minorHAnsi" w:cstheme="minorHAnsi"/>
                      <w:szCs w:val="24"/>
                    </w:rPr>
                  </w:rPrChange>
                </w:rPr>
                <w:t>dba</w:t>
              </w:r>
              <w:proofErr w:type="spellEnd"/>
              <w:r w:rsidR="00EA09C0" w:rsidRPr="00EA09C0">
                <w:rPr>
                  <w:rFonts w:asciiTheme="minorHAnsi" w:hAnsiTheme="minorHAnsi" w:cstheme="minorHAnsi"/>
                  <w:szCs w:val="24"/>
                  <w:highlight w:val="green"/>
                  <w:rPrChange w:id="148" w:author="Norely Estrada" w:date="2023-10-25T14:59:00Z">
                    <w:rPr>
                      <w:rFonts w:asciiTheme="minorHAnsi" w:hAnsiTheme="minorHAnsi" w:cstheme="minorHAnsi"/>
                      <w:szCs w:val="24"/>
                    </w:rPr>
                  </w:rPrChange>
                </w:rPr>
                <w:t xml:space="preserve"> CCT</w:t>
              </w:r>
            </w:ins>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48A30963" w:rsidR="00FD5220" w:rsidRPr="00A2550B" w:rsidRDefault="00C12F4B" w:rsidP="00FD5220">
            <w:pPr>
              <w:rPr>
                <w:rFonts w:asciiTheme="minorHAnsi" w:hAnsiTheme="minorHAnsi" w:cstheme="minorHAnsi"/>
                <w:szCs w:val="24"/>
              </w:rPr>
            </w:pPr>
            <w:ins w:id="149" w:author="Mary Connors" w:date="2023-10-17T14:11:00Z">
              <w:r>
                <w:rPr>
                  <w:rFonts w:asciiTheme="minorHAnsi" w:hAnsiTheme="minorHAnsi" w:cstheme="minorHAnsi"/>
                  <w:szCs w:val="24"/>
                </w:rPr>
                <w:t>Steven Daisy</w:t>
              </w:r>
            </w:ins>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5CE66879" w:rsidR="00FD5220" w:rsidRPr="00A2550B" w:rsidRDefault="00C12F4B" w:rsidP="00FD5220">
            <w:pPr>
              <w:rPr>
                <w:rFonts w:asciiTheme="minorHAnsi" w:hAnsiTheme="minorHAnsi" w:cstheme="minorHAnsi"/>
                <w:szCs w:val="24"/>
              </w:rPr>
            </w:pPr>
            <w:ins w:id="150" w:author="Mary Connors" w:date="2023-10-17T14:11:00Z">
              <w:r w:rsidRPr="00C12F4B">
                <w:rPr>
                  <w:rFonts w:asciiTheme="minorHAnsi" w:hAnsiTheme="minorHAnsi" w:cstheme="minorHAnsi"/>
                  <w:szCs w:val="24"/>
                </w:rPr>
                <w:t>General Manager</w:t>
              </w:r>
            </w:ins>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3553482A" w:rsidR="00FD5220" w:rsidRPr="00EA09C0" w:rsidRDefault="001E44C2" w:rsidP="00FD5220">
            <w:pPr>
              <w:rPr>
                <w:rFonts w:asciiTheme="minorHAnsi" w:hAnsiTheme="minorHAnsi" w:cstheme="minorHAnsi"/>
                <w:szCs w:val="24"/>
                <w:highlight w:val="green"/>
                <w:rPrChange w:id="151" w:author="Norely Estrada" w:date="2023-10-25T14:57:00Z">
                  <w:rPr>
                    <w:rFonts w:asciiTheme="minorHAnsi" w:hAnsiTheme="minorHAnsi" w:cstheme="minorHAnsi"/>
                    <w:szCs w:val="24"/>
                  </w:rPr>
                </w:rPrChange>
              </w:rPr>
            </w:pPr>
            <w:ins w:id="152" w:author="Mary Connors" w:date="2023-10-17T14:13:00Z">
              <w:r w:rsidRPr="00EA09C0">
                <w:rPr>
                  <w:rFonts w:asciiTheme="minorHAnsi" w:hAnsiTheme="minorHAnsi" w:cstheme="minorHAnsi"/>
                  <w:szCs w:val="24"/>
                  <w:highlight w:val="green"/>
                  <w:rPrChange w:id="153" w:author="Norely Estrada" w:date="2023-10-25T14:57:00Z">
                    <w:rPr>
                      <w:rFonts w:asciiTheme="minorHAnsi" w:hAnsiTheme="minorHAnsi" w:cstheme="minorHAnsi"/>
                      <w:szCs w:val="24"/>
                    </w:rPr>
                  </w:rPrChange>
                </w:rPr>
                <w:t>311 NNW Loop 323</w:t>
              </w:r>
            </w:ins>
            <w:ins w:id="154" w:author="Norely Estrada" w:date="2023-10-25T14:57:00Z">
              <w:r w:rsidR="00EA09C0">
                <w:rPr>
                  <w:rFonts w:asciiTheme="minorHAnsi" w:hAnsiTheme="minorHAnsi" w:cstheme="minorHAnsi"/>
                  <w:szCs w:val="24"/>
                  <w:highlight w:val="green"/>
                </w:rPr>
                <w:t xml:space="preserve"> – Incorrect Address</w:t>
              </w:r>
            </w:ins>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10C19F6B" w:rsidR="00FD5220" w:rsidRPr="00EA09C0" w:rsidRDefault="004D3970" w:rsidP="00FD5220">
            <w:pPr>
              <w:rPr>
                <w:rFonts w:asciiTheme="minorHAnsi" w:hAnsiTheme="minorHAnsi" w:cstheme="minorHAnsi"/>
                <w:szCs w:val="24"/>
                <w:highlight w:val="green"/>
                <w:rPrChange w:id="155" w:author="Norely Estrada" w:date="2023-10-25T14:57:00Z">
                  <w:rPr>
                    <w:rFonts w:asciiTheme="minorHAnsi" w:hAnsiTheme="minorHAnsi" w:cstheme="minorHAnsi"/>
                    <w:szCs w:val="24"/>
                  </w:rPr>
                </w:rPrChange>
              </w:rPr>
            </w:pPr>
            <w:ins w:id="156" w:author="Mary Connors" w:date="2023-10-17T14:13:00Z">
              <w:r w:rsidRPr="00EA09C0">
                <w:rPr>
                  <w:rFonts w:asciiTheme="minorHAnsi" w:hAnsiTheme="minorHAnsi" w:cstheme="minorHAnsi"/>
                  <w:szCs w:val="24"/>
                  <w:highlight w:val="green"/>
                  <w:rPrChange w:id="157" w:author="Norely Estrada" w:date="2023-10-25T14:57:00Z">
                    <w:rPr>
                      <w:rFonts w:asciiTheme="minorHAnsi" w:hAnsiTheme="minorHAnsi" w:cstheme="minorHAnsi"/>
                      <w:szCs w:val="24"/>
                    </w:rPr>
                  </w:rPrChange>
                </w:rPr>
                <w:t>Tyler, TX 75702</w:t>
              </w:r>
            </w:ins>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A6FE742" w:rsidR="00FD5220" w:rsidRPr="00A2550B" w:rsidRDefault="004D3970" w:rsidP="00FD5220">
            <w:pPr>
              <w:rPr>
                <w:rFonts w:asciiTheme="minorHAnsi" w:hAnsiTheme="minorHAnsi" w:cstheme="minorHAnsi"/>
                <w:szCs w:val="24"/>
              </w:rPr>
            </w:pPr>
            <w:ins w:id="158" w:author="Mary Connors" w:date="2023-10-17T14:13:00Z">
              <w:r w:rsidRPr="00EA09C0">
                <w:rPr>
                  <w:rFonts w:asciiTheme="minorHAnsi" w:hAnsiTheme="minorHAnsi" w:cstheme="minorHAnsi"/>
                  <w:szCs w:val="24"/>
                  <w:highlight w:val="green"/>
                  <w:rPrChange w:id="159" w:author="Norely Estrada" w:date="2023-10-25T14:57:00Z">
                    <w:rPr>
                      <w:rFonts w:asciiTheme="minorHAnsi" w:hAnsiTheme="minorHAnsi" w:cstheme="minorHAnsi"/>
                      <w:szCs w:val="24"/>
                    </w:rPr>
                  </w:rPrChange>
                </w:rPr>
                <w:t>903-939-7225</w:t>
              </w:r>
            </w:ins>
            <w:ins w:id="160" w:author="Norely Estrada" w:date="2023-10-25T14:57:00Z">
              <w:r w:rsidR="00EA09C0">
                <w:rPr>
                  <w:rFonts w:asciiTheme="minorHAnsi" w:hAnsiTheme="minorHAnsi" w:cstheme="minorHAnsi"/>
                  <w:szCs w:val="24"/>
                </w:rPr>
                <w:t xml:space="preserve"> – </w:t>
              </w:r>
              <w:r w:rsidR="00EA09C0" w:rsidRPr="00EA09C0">
                <w:rPr>
                  <w:rFonts w:asciiTheme="minorHAnsi" w:hAnsiTheme="minorHAnsi" w:cstheme="minorHAnsi"/>
                  <w:szCs w:val="24"/>
                  <w:highlight w:val="green"/>
                  <w:rPrChange w:id="161" w:author="Norely Estrada" w:date="2023-10-25T14:57:00Z">
                    <w:rPr>
                      <w:rFonts w:asciiTheme="minorHAnsi" w:hAnsiTheme="minorHAnsi" w:cstheme="minorHAnsi"/>
                      <w:szCs w:val="24"/>
                    </w:rPr>
                  </w:rPrChange>
                </w:rPr>
                <w:t>Need to be updated</w:t>
              </w:r>
            </w:ins>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6929921E" w:rsidR="00FD5220" w:rsidRPr="00A2550B" w:rsidRDefault="004D3970" w:rsidP="00FD5220">
            <w:pPr>
              <w:rPr>
                <w:rFonts w:asciiTheme="minorHAnsi" w:hAnsiTheme="minorHAnsi" w:cstheme="minorHAnsi"/>
                <w:szCs w:val="24"/>
              </w:rPr>
            </w:pPr>
            <w:ins w:id="162" w:author="Mary Connors" w:date="2023-10-17T14:13:00Z">
              <w:r>
                <w:rPr>
                  <w:rFonts w:asciiTheme="minorHAnsi" w:hAnsiTheme="minorHAnsi" w:cstheme="minorHAnsi"/>
                  <w:szCs w:val="24"/>
                </w:rPr>
                <w:t>n/a</w:t>
              </w:r>
            </w:ins>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27C4FB2C" w:rsidR="00FD5220" w:rsidRPr="00A2550B" w:rsidRDefault="00D21B47" w:rsidP="00FD5220">
            <w:pPr>
              <w:rPr>
                <w:rFonts w:asciiTheme="minorHAnsi" w:hAnsiTheme="minorHAnsi" w:cstheme="minorHAnsi"/>
                <w:szCs w:val="24"/>
              </w:rPr>
            </w:pPr>
            <w:ins w:id="163" w:author="Mary Connors" w:date="2023-10-17T14:14:00Z">
              <w:r w:rsidRPr="00D21B47">
                <w:rPr>
                  <w:rFonts w:asciiTheme="minorHAnsi" w:hAnsiTheme="minorHAnsi" w:cstheme="minorHAnsi"/>
                  <w:szCs w:val="24"/>
                </w:rPr>
                <w:t>www.correctionalcabletv.com</w:t>
              </w:r>
            </w:ins>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17DA70A5" w:rsidR="00FD5220" w:rsidRPr="00A2550B" w:rsidRDefault="00D21B47" w:rsidP="00FD5220">
            <w:pPr>
              <w:rPr>
                <w:rFonts w:asciiTheme="minorHAnsi" w:hAnsiTheme="minorHAnsi" w:cstheme="minorHAnsi"/>
                <w:szCs w:val="24"/>
              </w:rPr>
            </w:pPr>
            <w:ins w:id="164" w:author="Mary Connors" w:date="2023-10-17T14:14:00Z">
              <w:r w:rsidRPr="00D21B47">
                <w:rPr>
                  <w:rFonts w:asciiTheme="minorHAnsi" w:hAnsiTheme="minorHAnsi" w:cstheme="minorHAnsi"/>
                  <w:szCs w:val="24"/>
                </w:rPr>
                <w:t>75-2237583</w:t>
              </w:r>
            </w:ins>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28ED6861" w:rsidR="00FD5220" w:rsidRPr="00A2550B" w:rsidRDefault="00D21B47" w:rsidP="00FD5220">
            <w:pPr>
              <w:rPr>
                <w:rFonts w:asciiTheme="minorHAnsi" w:hAnsiTheme="minorHAnsi" w:cstheme="minorHAnsi"/>
                <w:szCs w:val="24"/>
              </w:rPr>
            </w:pPr>
            <w:ins w:id="165" w:author="Mary Connors" w:date="2023-10-17T14:14:00Z">
              <w:r w:rsidRPr="00D21B47">
                <w:rPr>
                  <w:rFonts w:asciiTheme="minorHAnsi" w:hAnsiTheme="minorHAnsi" w:cstheme="minorHAnsi"/>
                  <w:szCs w:val="24"/>
                </w:rPr>
                <w:t>11,331</w:t>
              </w:r>
            </w:ins>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14FAB0D0" w:rsidR="00FD5220" w:rsidRPr="00A2550B" w:rsidRDefault="000012B6" w:rsidP="00FD5220">
            <w:pPr>
              <w:rPr>
                <w:rFonts w:asciiTheme="minorHAnsi" w:hAnsiTheme="minorHAnsi" w:cstheme="minorHAnsi"/>
                <w:szCs w:val="24"/>
              </w:rPr>
            </w:pPr>
            <w:ins w:id="166" w:author="Mary Connors" w:date="2023-10-17T14:14:00Z">
              <w:r>
                <w:rPr>
                  <w:rFonts w:asciiTheme="minorHAnsi" w:hAnsiTheme="minorHAnsi" w:cstheme="minorHAnsi"/>
                  <w:szCs w:val="24"/>
                </w:rPr>
                <w:t>25+</w:t>
              </w:r>
            </w:ins>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6AD174C6" w:rsidR="00FD5220" w:rsidRPr="00A2550B" w:rsidRDefault="000012B6" w:rsidP="00FD5220">
            <w:pPr>
              <w:rPr>
                <w:rFonts w:asciiTheme="minorHAnsi" w:hAnsiTheme="minorHAnsi" w:cstheme="minorHAnsi"/>
                <w:szCs w:val="24"/>
              </w:rPr>
            </w:pPr>
            <w:ins w:id="167" w:author="Mary Connors" w:date="2023-10-17T14:14:00Z">
              <w:r>
                <w:rPr>
                  <w:rFonts w:asciiTheme="minorHAnsi" w:hAnsiTheme="minorHAnsi" w:cstheme="minorHAnsi"/>
                  <w:szCs w:val="24"/>
                </w:rPr>
                <w:t>100+</w:t>
              </w:r>
            </w:ins>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55F22F46" w:rsidR="00FD5220" w:rsidRPr="00A2550B" w:rsidRDefault="000012B6" w:rsidP="00FD5220">
            <w:pPr>
              <w:rPr>
                <w:rFonts w:asciiTheme="minorHAnsi" w:hAnsiTheme="minorHAnsi" w:cstheme="minorHAnsi"/>
                <w:szCs w:val="24"/>
              </w:rPr>
            </w:pPr>
            <w:ins w:id="168" w:author="Mary Connors" w:date="2023-10-17T14:14:00Z">
              <w:r>
                <w:rPr>
                  <w:rFonts w:asciiTheme="minorHAnsi" w:hAnsiTheme="minorHAnsi" w:cstheme="minorHAnsi"/>
                  <w:szCs w:val="24"/>
                </w:rPr>
                <w:t>n/a</w:t>
              </w:r>
            </w:ins>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01A8A3E7" w:rsidR="00FD5220" w:rsidRPr="00A2550B" w:rsidRDefault="000012B6" w:rsidP="00FD5220">
            <w:pPr>
              <w:rPr>
                <w:rFonts w:asciiTheme="minorHAnsi" w:hAnsiTheme="minorHAnsi" w:cstheme="minorHAnsi"/>
                <w:szCs w:val="24"/>
              </w:rPr>
            </w:pPr>
            <w:ins w:id="169" w:author="Mary Connors" w:date="2023-10-17T14:14:00Z">
              <w:r>
                <w:rPr>
                  <w:rFonts w:asciiTheme="minorHAnsi" w:hAnsiTheme="minorHAnsi" w:cstheme="minorHAnsi"/>
                  <w:szCs w:val="24"/>
                </w:rPr>
                <w:t>Altice USA, Inc.</w:t>
              </w:r>
            </w:ins>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5D6ADFDE" w:rsidR="00FD5220" w:rsidRPr="00EA09C0" w:rsidRDefault="000012B6" w:rsidP="00FD5220">
            <w:pPr>
              <w:rPr>
                <w:rFonts w:asciiTheme="minorHAnsi" w:hAnsiTheme="minorHAnsi" w:cstheme="minorHAnsi"/>
                <w:szCs w:val="24"/>
                <w:highlight w:val="green"/>
                <w:rPrChange w:id="170" w:author="Norely Estrada" w:date="2023-10-25T14:58:00Z">
                  <w:rPr>
                    <w:rFonts w:asciiTheme="minorHAnsi" w:hAnsiTheme="minorHAnsi" w:cstheme="minorHAnsi"/>
                    <w:szCs w:val="24"/>
                  </w:rPr>
                </w:rPrChange>
              </w:rPr>
            </w:pPr>
            <w:ins w:id="171" w:author="Mary Connors" w:date="2023-10-17T14:15:00Z">
              <w:r w:rsidRPr="00EA09C0">
                <w:rPr>
                  <w:rFonts w:asciiTheme="minorHAnsi" w:hAnsiTheme="minorHAnsi" w:cstheme="minorHAnsi"/>
                  <w:highlight w:val="green"/>
                  <w:rPrChange w:id="172" w:author="Norely Estrada" w:date="2023-10-25T14:58:00Z">
                    <w:rPr>
                      <w:rFonts w:asciiTheme="minorHAnsi" w:hAnsiTheme="minorHAnsi" w:cstheme="minorHAnsi"/>
                    </w:rPr>
                  </w:rPrChange>
                </w:rPr>
                <w:t>$7.7</w:t>
              </w:r>
              <w:proofErr w:type="gramStart"/>
              <w:r w:rsidRPr="00EA09C0">
                <w:rPr>
                  <w:rFonts w:asciiTheme="minorHAnsi" w:hAnsiTheme="minorHAnsi" w:cstheme="minorHAnsi"/>
                  <w:highlight w:val="green"/>
                  <w:rPrChange w:id="173" w:author="Norely Estrada" w:date="2023-10-25T14:58:00Z">
                    <w:rPr>
                      <w:rFonts w:asciiTheme="minorHAnsi" w:hAnsiTheme="minorHAnsi" w:cstheme="minorHAnsi"/>
                    </w:rPr>
                  </w:rPrChange>
                </w:rPr>
                <w:t>MM  CCT</w:t>
              </w:r>
            </w:ins>
            <w:proofErr w:type="gramEnd"/>
            <w:ins w:id="174" w:author="Norely Estrada" w:date="2023-10-25T14:58:00Z">
              <w:r w:rsidR="00EA09C0">
                <w:rPr>
                  <w:rFonts w:asciiTheme="minorHAnsi" w:hAnsiTheme="minorHAnsi" w:cstheme="minorHAnsi"/>
                  <w:highlight w:val="green"/>
                </w:rPr>
                <w:t xml:space="preserve"> – Needs to be confirmed</w:t>
              </w:r>
            </w:ins>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5E07218B" w:rsidR="00FD5220" w:rsidRPr="00EA09C0" w:rsidRDefault="000012B6" w:rsidP="00FD5220">
            <w:pPr>
              <w:rPr>
                <w:rFonts w:asciiTheme="minorHAnsi" w:hAnsiTheme="minorHAnsi" w:cstheme="minorHAnsi"/>
                <w:szCs w:val="24"/>
                <w:highlight w:val="green"/>
                <w:rPrChange w:id="175" w:author="Norely Estrada" w:date="2023-10-25T14:58:00Z">
                  <w:rPr>
                    <w:rFonts w:asciiTheme="minorHAnsi" w:hAnsiTheme="minorHAnsi" w:cstheme="minorHAnsi"/>
                    <w:szCs w:val="24"/>
                  </w:rPr>
                </w:rPrChange>
              </w:rPr>
            </w:pPr>
            <w:ins w:id="176" w:author="Mary Connors" w:date="2023-10-17T14:15:00Z">
              <w:r w:rsidRPr="00EA09C0">
                <w:rPr>
                  <w:rFonts w:asciiTheme="minorHAnsi" w:hAnsiTheme="minorHAnsi" w:cstheme="minorHAnsi"/>
                  <w:highlight w:val="green"/>
                  <w:rPrChange w:id="177" w:author="Norely Estrada" w:date="2023-10-25T14:58:00Z">
                    <w:rPr>
                      <w:rFonts w:asciiTheme="minorHAnsi" w:hAnsiTheme="minorHAnsi" w:cstheme="minorHAnsi"/>
                    </w:rPr>
                  </w:rPrChange>
                </w:rPr>
                <w:t>$7.3</w:t>
              </w:r>
              <w:proofErr w:type="gramStart"/>
              <w:r w:rsidRPr="00EA09C0">
                <w:rPr>
                  <w:rFonts w:asciiTheme="minorHAnsi" w:hAnsiTheme="minorHAnsi" w:cstheme="minorHAnsi"/>
                  <w:highlight w:val="green"/>
                  <w:rPrChange w:id="178" w:author="Norely Estrada" w:date="2023-10-25T14:58:00Z">
                    <w:rPr>
                      <w:rFonts w:asciiTheme="minorHAnsi" w:hAnsiTheme="minorHAnsi" w:cstheme="minorHAnsi"/>
                    </w:rPr>
                  </w:rPrChange>
                </w:rPr>
                <w:t>MM  CCT</w:t>
              </w:r>
            </w:ins>
            <w:proofErr w:type="gramEnd"/>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1D5E7EC1" w:rsidR="00FD5220" w:rsidRPr="00EA09C0" w:rsidRDefault="000C4FC9" w:rsidP="00FD5220">
            <w:pPr>
              <w:rPr>
                <w:rFonts w:asciiTheme="minorHAnsi" w:hAnsiTheme="minorHAnsi" w:cstheme="minorHAnsi"/>
                <w:szCs w:val="24"/>
                <w:highlight w:val="green"/>
                <w:rPrChange w:id="179" w:author="Norely Estrada" w:date="2023-10-25T14:58:00Z">
                  <w:rPr>
                    <w:rFonts w:asciiTheme="minorHAnsi" w:hAnsiTheme="minorHAnsi" w:cstheme="minorHAnsi"/>
                    <w:szCs w:val="24"/>
                  </w:rPr>
                </w:rPrChange>
              </w:rPr>
            </w:pPr>
            <w:ins w:id="180" w:author="Mary Connors" w:date="2023-10-17T14:15:00Z">
              <w:r w:rsidRPr="00EA09C0">
                <w:rPr>
                  <w:rFonts w:asciiTheme="minorHAnsi" w:hAnsiTheme="minorHAnsi" w:cstheme="minorHAnsi"/>
                  <w:szCs w:val="24"/>
                  <w:highlight w:val="green"/>
                  <w:rPrChange w:id="181" w:author="Norely Estrada" w:date="2023-10-25T14:58:00Z">
                    <w:rPr>
                      <w:rFonts w:asciiTheme="minorHAnsi" w:hAnsiTheme="minorHAnsi" w:cstheme="minorHAnsi"/>
                      <w:szCs w:val="24"/>
                    </w:rPr>
                  </w:rPrChange>
                </w:rPr>
                <w:t>3.16%</w:t>
              </w:r>
            </w:ins>
          </w:p>
        </w:tc>
      </w:tr>
    </w:tbl>
    <w:p w14:paraId="2880346A" w14:textId="77777777" w:rsidR="0045070F" w:rsidRPr="00A2550B" w:rsidRDefault="0045070F" w:rsidP="00FD5220">
      <w:pPr>
        <w:rPr>
          <w:rFonts w:asciiTheme="minorHAnsi" w:hAnsiTheme="minorHAnsi" w:cstheme="minorHAnsi"/>
          <w:b/>
          <w:szCs w:val="24"/>
        </w:rPr>
      </w:pPr>
    </w:p>
    <w:p w14:paraId="729160C6" w14:textId="7137446A" w:rsidR="0000708C" w:rsidRPr="00251750" w:rsidRDefault="0000708C" w:rsidP="00926C22">
      <w:pPr>
        <w:widowControl/>
        <w:numPr>
          <w:ilvl w:val="1"/>
          <w:numId w:val="21"/>
        </w:numPr>
        <w:rPr>
          <w:rFonts w:asciiTheme="minorHAnsi" w:hAnsiTheme="minorHAnsi" w:cstheme="minorHAnsi"/>
          <w:b/>
        </w:rPr>
      </w:pPr>
      <w:bookmarkStart w:id="182" w:name="_Hlk76536909"/>
      <w:r w:rsidRPr="00251750">
        <w:rPr>
          <w:rFonts w:asciiTheme="minorHAnsi" w:hAnsiTheme="minorHAnsi" w:cstheme="minorHAnsi"/>
        </w:rPr>
        <w:t>Does your Company have a formal disaster recovery plan? Please provide a yes/no response.  If no, please provide an explanation of any alternative solution your</w:t>
      </w:r>
      <w:del w:id="183" w:author="Mary Connors" w:date="2023-10-17T14:15:00Z">
        <w:r w:rsidRPr="00251750" w:rsidDel="000012B6">
          <w:rPr>
            <w:rFonts w:asciiTheme="minorHAnsi" w:hAnsiTheme="minorHAnsi" w:cstheme="minorHAnsi"/>
          </w:rPr>
          <w:delText xml:space="preserve"> </w:delText>
        </w:r>
      </w:del>
      <w:ins w:id="184" w:author="Mary Connors" w:date="2023-10-17T14:15:00Z">
        <w:r w:rsidR="000012B6">
          <w:rPr>
            <w:rFonts w:asciiTheme="minorHAnsi" w:hAnsiTheme="minorHAnsi" w:cstheme="minorHAnsi"/>
          </w:rPr>
          <w:t xml:space="preserve"> </w:t>
        </w:r>
      </w:ins>
      <w:r w:rsidRPr="00251750">
        <w:rPr>
          <w:rFonts w:asciiTheme="minorHAnsi" w:hAnsiTheme="minorHAnsi" w:cstheme="minorHAnsi"/>
        </w:rPr>
        <w:t>company has to offer.  If yes, please note and include as an attachment.</w:t>
      </w:r>
      <w:bookmarkEnd w:id="1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240EBBC0" w:rsidR="0000708C" w:rsidRPr="00A2550B" w:rsidRDefault="0097645D" w:rsidP="00CA327C">
            <w:pPr>
              <w:rPr>
                <w:rFonts w:asciiTheme="minorHAnsi" w:hAnsiTheme="minorHAnsi" w:cstheme="minorHAnsi"/>
              </w:rPr>
            </w:pPr>
            <w:ins w:id="185" w:author="Mary Connors" w:date="2023-10-17T14:16:00Z">
              <w:r w:rsidRPr="004410CA">
                <w:rPr>
                  <w:rFonts w:asciiTheme="minorHAnsi" w:hAnsiTheme="minorHAnsi" w:cstheme="minorHAnsi"/>
                </w:rPr>
                <w:t xml:space="preserve">No. If there was a disaster on site at one facility; there could be interference with our equipment and it </w:t>
              </w:r>
              <w:proofErr w:type="gramStart"/>
              <w:r w:rsidRPr="004410CA">
                <w:rPr>
                  <w:rFonts w:asciiTheme="minorHAnsi" w:hAnsiTheme="minorHAnsi" w:cstheme="minorHAnsi"/>
                </w:rPr>
                <w:t>was need</w:t>
              </w:r>
              <w:proofErr w:type="gramEnd"/>
              <w:r w:rsidRPr="004410CA">
                <w:rPr>
                  <w:rFonts w:asciiTheme="minorHAnsi" w:hAnsiTheme="minorHAnsi" w:cstheme="minorHAnsi"/>
                </w:rPr>
                <w:t xml:space="preserve"> to be replaced. However, since the service is satellite delivered and only provides service to each individual location it is much different than a local cable company that uses the same signals to provide service throughout </w:t>
              </w:r>
              <w:r w:rsidRPr="004410CA">
                <w:rPr>
                  <w:rFonts w:asciiTheme="minorHAnsi" w:hAnsiTheme="minorHAnsi" w:cstheme="minorHAnsi"/>
                </w:rPr>
                <w:lastRenderedPageBreak/>
                <w:t>communities. A disaster anywhere within their service would cause signal issues throughout the area</w:t>
              </w:r>
              <w:r w:rsidRPr="004410CA">
                <w:rPr>
                  <w:rFonts w:asciiTheme="minorHAnsi" w:hAnsiTheme="minorHAnsi" w:cstheme="minorHAnsi"/>
                  <w:highlight w:val="green"/>
                  <w:rPrChange w:id="186" w:author="Norely Estrada" w:date="2023-10-25T15:03:00Z">
                    <w:rPr>
                      <w:rFonts w:asciiTheme="minorHAnsi" w:hAnsiTheme="minorHAnsi" w:cstheme="minorHAnsi"/>
                    </w:rPr>
                  </w:rPrChange>
                </w:rPr>
                <w:t>.</w:t>
              </w:r>
            </w:ins>
            <w:ins w:id="187" w:author="Norely Estrada" w:date="2023-10-25T15:00:00Z">
              <w:r w:rsidR="00EA09C0" w:rsidRPr="004410CA">
                <w:rPr>
                  <w:rFonts w:asciiTheme="minorHAnsi" w:hAnsiTheme="minorHAnsi" w:cstheme="minorHAnsi"/>
                  <w:highlight w:val="green"/>
                  <w:rPrChange w:id="188" w:author="Norely Estrada" w:date="2023-10-25T15:03:00Z">
                    <w:rPr>
                      <w:rFonts w:asciiTheme="minorHAnsi" w:hAnsiTheme="minorHAnsi" w:cstheme="minorHAnsi"/>
                    </w:rPr>
                  </w:rPrChange>
                </w:rPr>
                <w:t xml:space="preserve">  </w:t>
              </w:r>
            </w:ins>
            <w:ins w:id="189" w:author="Norely Estrada" w:date="2023-10-25T15:02:00Z">
              <w:r w:rsidR="004410CA" w:rsidRPr="004410CA">
                <w:rPr>
                  <w:rFonts w:asciiTheme="minorHAnsi" w:hAnsiTheme="minorHAnsi" w:cstheme="minorHAnsi"/>
                  <w:highlight w:val="green"/>
                  <w:rPrChange w:id="190" w:author="Norely Estrada" w:date="2023-10-25T15:03:00Z">
                    <w:rPr>
                      <w:rFonts w:asciiTheme="minorHAnsi" w:hAnsiTheme="minorHAnsi" w:cstheme="minorHAnsi"/>
                    </w:rPr>
                  </w:rPrChange>
                </w:rPr>
                <w:t>Can we confirm this? We would never start an ans</w:t>
              </w:r>
            </w:ins>
            <w:ins w:id="191" w:author="Norely Estrada" w:date="2023-10-25T15:03:00Z">
              <w:r w:rsidR="004410CA" w:rsidRPr="004410CA">
                <w:rPr>
                  <w:rFonts w:asciiTheme="minorHAnsi" w:hAnsiTheme="minorHAnsi" w:cstheme="minorHAnsi"/>
                  <w:highlight w:val="green"/>
                  <w:rPrChange w:id="192" w:author="Norely Estrada" w:date="2023-10-25T15:03:00Z">
                    <w:rPr>
                      <w:rFonts w:asciiTheme="minorHAnsi" w:hAnsiTheme="minorHAnsi" w:cstheme="minorHAnsi"/>
                    </w:rPr>
                  </w:rPrChange>
                </w:rPr>
                <w:t>wer with no</w:t>
              </w:r>
            </w:ins>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193" w:name="_Hlk76536922"/>
      <w:r w:rsidRPr="00251750">
        <w:rPr>
          <w:rFonts w:asciiTheme="minorHAnsi" w:hAnsiTheme="minorHAnsi" w:cstheme="minorHAnsi"/>
        </w:rPr>
        <w:t>What is your company’s technology and process for securing any State information that is maintained within your company?</w:t>
      </w:r>
      <w:bookmarkEnd w:id="1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0511FFFA" w:rsidR="0000708C" w:rsidRPr="004D74C0" w:rsidRDefault="004D74C0" w:rsidP="00CA327C">
            <w:pPr>
              <w:rPr>
                <w:rFonts w:asciiTheme="minorHAnsi" w:hAnsiTheme="minorHAnsi" w:cstheme="minorHAnsi"/>
                <w:bCs/>
                <w:rPrChange w:id="194" w:author="Mary Connors" w:date="2023-10-17T14:17:00Z">
                  <w:rPr>
                    <w:rFonts w:asciiTheme="minorHAnsi" w:hAnsiTheme="minorHAnsi" w:cstheme="minorHAnsi"/>
                    <w:b/>
                  </w:rPr>
                </w:rPrChange>
              </w:rPr>
            </w:pPr>
            <w:ins w:id="195" w:author="Mary Connors" w:date="2023-10-17T14:17:00Z">
              <w:r w:rsidRPr="004D74C0">
                <w:rPr>
                  <w:rFonts w:asciiTheme="minorHAnsi" w:hAnsiTheme="minorHAnsi" w:cstheme="minorHAnsi"/>
                  <w:bCs/>
                  <w:rPrChange w:id="196" w:author="Mary Connors" w:date="2023-10-17T14:17:00Z">
                    <w:rPr>
                      <w:rFonts w:asciiTheme="minorHAnsi" w:hAnsiTheme="minorHAnsi" w:cstheme="minorHAnsi"/>
                      <w:b/>
                    </w:rPr>
                  </w:rPrChange>
                </w:rPr>
                <w:t xml:space="preserve">We utilize a software program, Sales Force, all documents are scanned and attached to the specific </w:t>
              </w:r>
              <w:proofErr w:type="gramStart"/>
              <w:r w:rsidRPr="004D74C0">
                <w:rPr>
                  <w:rFonts w:asciiTheme="minorHAnsi" w:hAnsiTheme="minorHAnsi" w:cstheme="minorHAnsi"/>
                  <w:bCs/>
                  <w:rPrChange w:id="197" w:author="Mary Connors" w:date="2023-10-17T14:17:00Z">
                    <w:rPr>
                      <w:rFonts w:asciiTheme="minorHAnsi" w:hAnsiTheme="minorHAnsi" w:cstheme="minorHAnsi"/>
                      <w:b/>
                    </w:rPr>
                  </w:rPrChange>
                </w:rPr>
                <w:t>account</w:t>
              </w:r>
              <w:proofErr w:type="gramEnd"/>
              <w:r w:rsidRPr="004D74C0">
                <w:rPr>
                  <w:rFonts w:asciiTheme="minorHAnsi" w:hAnsiTheme="minorHAnsi" w:cstheme="minorHAnsi"/>
                  <w:bCs/>
                  <w:rPrChange w:id="198" w:author="Mary Connors" w:date="2023-10-17T14:17:00Z">
                    <w:rPr>
                      <w:rFonts w:asciiTheme="minorHAnsi" w:hAnsiTheme="minorHAnsi" w:cstheme="minorHAnsi"/>
                      <w:b/>
                    </w:rPr>
                  </w:rPrChange>
                </w:rPr>
                <w:t xml:space="preserve"> and we also have a shredding service in the office. However, the only state documents/information that would be maintained would be the contract.</w:t>
              </w:r>
            </w:ins>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12BE41D3" w:rsidR="0009502C" w:rsidRPr="00A2550B" w:rsidRDefault="007A07DC" w:rsidP="0009502C">
            <w:pPr>
              <w:rPr>
                <w:rFonts w:asciiTheme="minorHAnsi" w:hAnsiTheme="minorHAnsi" w:cstheme="minorHAnsi"/>
                <w:szCs w:val="24"/>
              </w:rPr>
            </w:pPr>
            <w:ins w:id="199" w:author="Mary Connors" w:date="2023-10-17T14:17:00Z">
              <w:r w:rsidRPr="007A07DC">
                <w:rPr>
                  <w:rFonts w:asciiTheme="minorHAnsi" w:hAnsiTheme="minorHAnsi" w:cstheme="minorHAnsi"/>
                  <w:szCs w:val="24"/>
                </w:rPr>
                <w:t xml:space="preserve">Of the </w:t>
              </w:r>
              <w:r w:rsidRPr="004410CA">
                <w:rPr>
                  <w:rFonts w:asciiTheme="minorHAnsi" w:hAnsiTheme="minorHAnsi" w:cstheme="minorHAnsi"/>
                  <w:szCs w:val="24"/>
                  <w:highlight w:val="green"/>
                  <w:rPrChange w:id="200" w:author="Norely Estrada" w:date="2023-10-25T15:04:00Z">
                    <w:rPr>
                      <w:rFonts w:asciiTheme="minorHAnsi" w:hAnsiTheme="minorHAnsi" w:cstheme="minorHAnsi"/>
                      <w:szCs w:val="24"/>
                    </w:rPr>
                  </w:rPrChange>
                </w:rPr>
                <w:t>140+ facilities</w:t>
              </w:r>
              <w:r w:rsidRPr="007A07DC">
                <w:rPr>
                  <w:rFonts w:asciiTheme="minorHAnsi" w:hAnsiTheme="minorHAnsi" w:cstheme="minorHAnsi"/>
                  <w:szCs w:val="24"/>
                </w:rPr>
                <w:t xml:space="preserve"> that we provide satellite service over 95% are state and county facilities and the remainder is privately managed correctional firms.</w:t>
              </w:r>
            </w:ins>
            <w:ins w:id="201" w:author="Norely Estrada" w:date="2023-10-25T15:05:00Z">
              <w:r w:rsidR="004410CA">
                <w:rPr>
                  <w:rFonts w:asciiTheme="minorHAnsi" w:hAnsiTheme="minorHAnsi" w:cstheme="minorHAnsi"/>
                  <w:szCs w:val="24"/>
                </w:rPr>
                <w:t xml:space="preserve"> </w:t>
              </w:r>
              <w:r w:rsidR="004410CA" w:rsidRPr="004410CA">
                <w:rPr>
                  <w:rFonts w:asciiTheme="minorHAnsi" w:hAnsiTheme="minorHAnsi" w:cstheme="minorHAnsi"/>
                  <w:szCs w:val="24"/>
                  <w:highlight w:val="green"/>
                  <w:rPrChange w:id="202" w:author="Norely Estrada" w:date="2023-10-25T15:05:00Z">
                    <w:rPr>
                      <w:rFonts w:asciiTheme="minorHAnsi" w:hAnsiTheme="minorHAnsi" w:cstheme="minorHAnsi"/>
                      <w:szCs w:val="24"/>
                    </w:rPr>
                  </w:rPrChange>
                </w:rPr>
                <w:t>This should have more info added to it to look better.</w:t>
              </w:r>
            </w:ins>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36193E0E" w:rsidR="004217C4" w:rsidRPr="00A2550B" w:rsidRDefault="007A07DC" w:rsidP="00260725">
            <w:pPr>
              <w:rPr>
                <w:rFonts w:asciiTheme="minorHAnsi" w:hAnsiTheme="minorHAnsi" w:cstheme="minorHAnsi"/>
                <w:szCs w:val="24"/>
              </w:rPr>
            </w:pPr>
            <w:proofErr w:type="gramStart"/>
            <w:ins w:id="203" w:author="Mary Connors" w:date="2023-10-17T14:17:00Z">
              <w:r w:rsidRPr="007A07DC">
                <w:rPr>
                  <w:rFonts w:asciiTheme="minorHAnsi" w:hAnsiTheme="minorHAnsi" w:cstheme="minorHAnsi"/>
                  <w:szCs w:val="24"/>
                </w:rPr>
                <w:t>The majority of</w:t>
              </w:r>
              <w:proofErr w:type="gramEnd"/>
              <w:r w:rsidRPr="007A07DC">
                <w:rPr>
                  <w:rFonts w:asciiTheme="minorHAnsi" w:hAnsiTheme="minorHAnsi" w:cstheme="minorHAnsi"/>
                  <w:szCs w:val="24"/>
                </w:rPr>
                <w:t xml:space="preserve"> our current customers are similar in size to the larger facilities listed within the RFP. As exactly stated in the RFP, we provide, </w:t>
              </w:r>
              <w:proofErr w:type="gramStart"/>
              <w:r w:rsidRPr="007A07DC">
                <w:rPr>
                  <w:rFonts w:asciiTheme="minorHAnsi" w:hAnsiTheme="minorHAnsi" w:cstheme="minorHAnsi"/>
                  <w:szCs w:val="24"/>
                </w:rPr>
                <w:t>install</w:t>
              </w:r>
              <w:proofErr w:type="gramEnd"/>
              <w:r w:rsidRPr="007A07DC">
                <w:rPr>
                  <w:rFonts w:asciiTheme="minorHAnsi" w:hAnsiTheme="minorHAnsi" w:cstheme="minorHAnsi"/>
                  <w:szCs w:val="24"/>
                </w:rPr>
                <w:t xml:space="preserve"> and maintain all necessary equipment to provide the unique channel lineup at each site. Some other institutions that we provide service to for similar size or larger are: The Colorado DOC, </w:t>
              </w:r>
              <w:r w:rsidRPr="004410CA">
                <w:rPr>
                  <w:rFonts w:asciiTheme="minorHAnsi" w:hAnsiTheme="minorHAnsi" w:cstheme="minorHAnsi"/>
                  <w:szCs w:val="24"/>
                  <w:highlight w:val="green"/>
                  <w:rPrChange w:id="204" w:author="Norely Estrada" w:date="2023-10-25T15:06:00Z">
                    <w:rPr>
                      <w:rFonts w:asciiTheme="minorHAnsi" w:hAnsiTheme="minorHAnsi" w:cstheme="minorHAnsi"/>
                      <w:szCs w:val="24"/>
                    </w:rPr>
                  </w:rPrChange>
                </w:rPr>
                <w:t>The Nevada DOC</w:t>
              </w:r>
            </w:ins>
            <w:ins w:id="205" w:author="Norely Estrada" w:date="2023-10-25T15:06:00Z">
              <w:r w:rsidR="004410CA">
                <w:rPr>
                  <w:rFonts w:asciiTheme="minorHAnsi" w:hAnsiTheme="minorHAnsi" w:cstheme="minorHAnsi"/>
                  <w:szCs w:val="24"/>
                </w:rPr>
                <w:t xml:space="preserve"> </w:t>
              </w:r>
              <w:r w:rsidR="004410CA" w:rsidRPr="00E53925">
                <w:rPr>
                  <w:rFonts w:asciiTheme="minorHAnsi" w:hAnsiTheme="minorHAnsi" w:cstheme="minorHAnsi"/>
                  <w:szCs w:val="24"/>
                  <w:highlight w:val="green"/>
                  <w:rPrChange w:id="206" w:author="Norely Estrada" w:date="2023-10-25T15:10:00Z">
                    <w:rPr>
                      <w:rFonts w:asciiTheme="minorHAnsi" w:hAnsiTheme="minorHAnsi" w:cstheme="minorHAnsi"/>
                      <w:szCs w:val="24"/>
                    </w:rPr>
                  </w:rPrChange>
                </w:rPr>
                <w:t>no longer service</w:t>
              </w:r>
            </w:ins>
            <w:ins w:id="207" w:author="Mary Connors" w:date="2023-10-17T14:17:00Z">
              <w:r w:rsidRPr="00E53925">
                <w:rPr>
                  <w:rFonts w:asciiTheme="minorHAnsi" w:hAnsiTheme="minorHAnsi" w:cstheme="minorHAnsi"/>
                  <w:szCs w:val="24"/>
                  <w:highlight w:val="green"/>
                  <w:rPrChange w:id="208" w:author="Norely Estrada" w:date="2023-10-25T15:10:00Z">
                    <w:rPr>
                      <w:rFonts w:asciiTheme="minorHAnsi" w:hAnsiTheme="minorHAnsi" w:cstheme="minorHAnsi"/>
                      <w:szCs w:val="24"/>
                    </w:rPr>
                  </w:rPrChange>
                </w:rPr>
                <w:t>,</w:t>
              </w:r>
              <w:r w:rsidRPr="007A07DC">
                <w:rPr>
                  <w:rFonts w:asciiTheme="minorHAnsi" w:hAnsiTheme="minorHAnsi" w:cstheme="minorHAnsi"/>
                  <w:szCs w:val="24"/>
                </w:rPr>
                <w:t xml:space="preserve"> Dayton Correctional, Southeastern Correctional, Illinois River, </w:t>
              </w:r>
              <w:r w:rsidRPr="004410CA">
                <w:rPr>
                  <w:rFonts w:asciiTheme="minorHAnsi" w:hAnsiTheme="minorHAnsi" w:cstheme="minorHAnsi"/>
                  <w:szCs w:val="24"/>
                  <w:highlight w:val="green"/>
                  <w:rPrChange w:id="209" w:author="Norely Estrada" w:date="2023-10-25T15:06:00Z">
                    <w:rPr>
                      <w:rFonts w:asciiTheme="minorHAnsi" w:hAnsiTheme="minorHAnsi" w:cstheme="minorHAnsi"/>
                      <w:szCs w:val="24"/>
                    </w:rPr>
                  </w:rPrChange>
                </w:rPr>
                <w:t>Henry Hill</w:t>
              </w:r>
              <w:r w:rsidRPr="007A07DC">
                <w:rPr>
                  <w:rFonts w:asciiTheme="minorHAnsi" w:hAnsiTheme="minorHAnsi" w:cstheme="minorHAnsi"/>
                  <w:szCs w:val="24"/>
                </w:rPr>
                <w:t xml:space="preserve">, Saguaro Correctional, </w:t>
              </w:r>
              <w:r w:rsidRPr="004410CA">
                <w:rPr>
                  <w:rFonts w:asciiTheme="minorHAnsi" w:hAnsiTheme="minorHAnsi" w:cstheme="minorHAnsi"/>
                  <w:szCs w:val="24"/>
                  <w:highlight w:val="green"/>
                  <w:rPrChange w:id="210" w:author="Norely Estrada" w:date="2023-10-25T15:07:00Z">
                    <w:rPr>
                      <w:rFonts w:asciiTheme="minorHAnsi" w:hAnsiTheme="minorHAnsi" w:cstheme="minorHAnsi"/>
                      <w:szCs w:val="24"/>
                    </w:rPr>
                  </w:rPrChange>
                </w:rPr>
                <w:t>Montana State Prison</w:t>
              </w:r>
              <w:r w:rsidRPr="007A07DC">
                <w:rPr>
                  <w:rFonts w:asciiTheme="minorHAnsi" w:hAnsiTheme="minorHAnsi" w:cstheme="minorHAnsi"/>
                  <w:szCs w:val="24"/>
                </w:rPr>
                <w:t xml:space="preserve">, </w:t>
              </w:r>
              <w:r w:rsidRPr="004410CA">
                <w:rPr>
                  <w:rFonts w:asciiTheme="minorHAnsi" w:hAnsiTheme="minorHAnsi" w:cstheme="minorHAnsi"/>
                  <w:szCs w:val="24"/>
                  <w:highlight w:val="green"/>
                  <w:rPrChange w:id="211" w:author="Norely Estrada" w:date="2023-10-25T15:09:00Z">
                    <w:rPr>
                      <w:rFonts w:asciiTheme="minorHAnsi" w:hAnsiTheme="minorHAnsi" w:cstheme="minorHAnsi"/>
                      <w:szCs w:val="24"/>
                    </w:rPr>
                  </w:rPrChange>
                </w:rPr>
                <w:t>Iowa State Prison</w:t>
              </w:r>
              <w:r w:rsidRPr="007A07DC">
                <w:rPr>
                  <w:rFonts w:asciiTheme="minorHAnsi" w:hAnsiTheme="minorHAnsi" w:cstheme="minorHAnsi"/>
                  <w:szCs w:val="24"/>
                </w:rPr>
                <w:t xml:space="preserve">, Dixon Correctional, Kentucky State Reformatory, </w:t>
              </w:r>
              <w:r w:rsidRPr="00E53925">
                <w:rPr>
                  <w:rFonts w:asciiTheme="minorHAnsi" w:hAnsiTheme="minorHAnsi" w:cstheme="minorHAnsi"/>
                  <w:szCs w:val="24"/>
                  <w:highlight w:val="green"/>
                  <w:rPrChange w:id="212" w:author="Norely Estrada" w:date="2023-10-25T15:10:00Z">
                    <w:rPr>
                      <w:rFonts w:asciiTheme="minorHAnsi" w:hAnsiTheme="minorHAnsi" w:cstheme="minorHAnsi"/>
                      <w:szCs w:val="24"/>
                    </w:rPr>
                  </w:rPrChange>
                </w:rPr>
                <w:t>Correctional Institute for Women.</w:t>
              </w:r>
            </w:ins>
            <w:ins w:id="213" w:author="Norely Estrada" w:date="2023-10-25T15:10:00Z">
              <w:r w:rsidR="00E53925">
                <w:t xml:space="preserve"> </w:t>
              </w:r>
              <w:r w:rsidR="00E53925" w:rsidRPr="00E53925">
                <w:rPr>
                  <w:highlight w:val="green"/>
                  <w:rPrChange w:id="214" w:author="Norely Estrada" w:date="2023-10-25T15:10:00Z">
                    <w:rPr/>
                  </w:rPrChange>
                </w:rPr>
                <w:fldChar w:fldCharType="begin"/>
              </w:r>
              <w:r w:rsidR="00E53925" w:rsidRPr="00E53925">
                <w:rPr>
                  <w:highlight w:val="green"/>
                  <w:rPrChange w:id="215" w:author="Norely Estrada" w:date="2023-10-25T15:10:00Z">
                    <w:rPr/>
                  </w:rPrChange>
                </w:rPr>
                <w:instrText xml:space="preserve"> HYPERLINK "https://d61000000etwfeam.lightning.force.com/lightning/r/0016100000Nh6sCAAR/view" \o "Kentucky Correctional Institution for Women" \t "_blank" </w:instrText>
              </w:r>
              <w:r w:rsidR="00E53925" w:rsidRPr="00363F22">
                <w:rPr>
                  <w:highlight w:val="green"/>
                </w:rPr>
              </w:r>
              <w:r w:rsidR="00E53925" w:rsidRPr="00E53925">
                <w:rPr>
                  <w:highlight w:val="green"/>
                  <w:rPrChange w:id="216" w:author="Norely Estrada" w:date="2023-10-25T15:10:00Z">
                    <w:rPr/>
                  </w:rPrChange>
                </w:rPr>
                <w:fldChar w:fldCharType="separate"/>
              </w:r>
              <w:r w:rsidR="00E53925" w:rsidRPr="00E53925">
                <w:rPr>
                  <w:rStyle w:val="Hyperlink"/>
                  <w:rFonts w:ascii="Segoe UI" w:hAnsi="Segoe UI" w:cs="Segoe UI"/>
                  <w:sz w:val="20"/>
                  <w:highlight w:val="green"/>
                  <w:shd w:val="clear" w:color="auto" w:fill="FFFFFF"/>
                  <w:rPrChange w:id="217" w:author="Norely Estrada" w:date="2023-10-25T15:10:00Z">
                    <w:rPr>
                      <w:rStyle w:val="Hyperlink"/>
                      <w:rFonts w:ascii="Segoe UI" w:hAnsi="Segoe UI" w:cs="Segoe UI"/>
                      <w:sz w:val="20"/>
                      <w:shd w:val="clear" w:color="auto" w:fill="FFFFFF"/>
                    </w:rPr>
                  </w:rPrChange>
                </w:rPr>
                <w:t>Kentucky Correctional Institution for Women</w:t>
              </w:r>
              <w:r w:rsidR="00E53925" w:rsidRPr="00E53925">
                <w:rPr>
                  <w:highlight w:val="green"/>
                  <w:rPrChange w:id="218" w:author="Norely Estrada" w:date="2023-10-25T15:10:00Z">
                    <w:rPr/>
                  </w:rPrChange>
                </w:rPr>
                <w:fldChar w:fldCharType="end"/>
              </w:r>
            </w:ins>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6A948702">
      <w:pPr>
        <w:widowControl/>
        <w:numPr>
          <w:ilvl w:val="2"/>
          <w:numId w:val="16"/>
        </w:numPr>
        <w:tabs>
          <w:tab w:val="left" w:pos="360"/>
        </w:tabs>
        <w:jc w:val="both"/>
        <w:rPr>
          <w:rFonts w:asciiTheme="minorHAnsi" w:hAnsiTheme="minorHAnsi" w:cstheme="minorBidi"/>
          <w:b/>
          <w:bCs/>
        </w:rPr>
      </w:pPr>
      <w:r w:rsidRPr="6A948702">
        <w:rPr>
          <w:rFonts w:asciiTheme="minorHAnsi" w:hAnsiTheme="minorHAnsi" w:cstheme="minorBidi"/>
          <w:b/>
          <w:bCs/>
        </w:rPr>
        <w:t xml:space="preserve">Indiana Preferences - </w:t>
      </w:r>
      <w:r w:rsidRPr="6A948702">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6A948702">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6A948702">
      <w:pPr>
        <w:widowControl/>
        <w:tabs>
          <w:tab w:val="left" w:pos="360"/>
        </w:tabs>
        <w:ind w:left="720"/>
        <w:jc w:val="both"/>
        <w:rPr>
          <w:rFonts w:asciiTheme="minorHAnsi" w:hAnsiTheme="minorHAnsi" w:cstheme="minorBidi"/>
        </w:rPr>
      </w:pPr>
      <w:r w:rsidRPr="00A2550B">
        <w:rPr>
          <w:rFonts w:asciiTheme="minorHAnsi" w:hAnsiTheme="minorHAnsi" w:cstheme="minorHAnsi"/>
          <w:szCs w:val="24"/>
        </w:rPr>
        <w:tab/>
      </w:r>
      <w:r w:rsidR="00FD5220" w:rsidRPr="3F8A6F1A">
        <w:rPr>
          <w:rFonts w:asciiTheme="minorHAnsi" w:hAnsiTheme="minorHAnsi" w:cstheme="minorBidi"/>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3028885E"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Payment -</w:t>
      </w:r>
      <w:r w:rsidR="003F0B82">
        <w:rPr>
          <w:rFonts w:asciiTheme="minorHAnsi" w:hAnsiTheme="minorHAnsi" w:cstheme="minorHAnsi"/>
          <w:szCs w:val="24"/>
        </w:rPr>
        <w:t xml:space="preserve"> Removed at the request of the </w:t>
      </w:r>
      <w:proofErr w:type="gramStart"/>
      <w:r w:rsidR="003F0B82">
        <w:rPr>
          <w:rFonts w:asciiTheme="minorHAnsi" w:hAnsiTheme="minorHAnsi" w:cstheme="minorHAnsi"/>
          <w:szCs w:val="24"/>
        </w:rPr>
        <w:t>agency</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3BDEE6A5" w:rsidR="00F655C2" w:rsidRPr="00A2550B" w:rsidRDefault="00591B81" w:rsidP="004009A6">
            <w:pPr>
              <w:rPr>
                <w:rFonts w:asciiTheme="minorHAnsi" w:hAnsiTheme="minorHAnsi" w:cstheme="minorHAnsi"/>
                <w:szCs w:val="24"/>
              </w:rPr>
            </w:pPr>
            <w:ins w:id="219" w:author="Mary Connors" w:date="2023-10-17T14:24:00Z">
              <w:r w:rsidRPr="00591B81">
                <w:rPr>
                  <w:rFonts w:asciiTheme="minorHAnsi" w:hAnsiTheme="minorHAnsi" w:cstheme="minorHAnsi"/>
                  <w:szCs w:val="24"/>
                </w:rPr>
                <w:t xml:space="preserve">At this </w:t>
              </w:r>
              <w:proofErr w:type="gramStart"/>
              <w:r w:rsidRPr="00591B81">
                <w:rPr>
                  <w:rFonts w:asciiTheme="minorHAnsi" w:hAnsiTheme="minorHAnsi" w:cstheme="minorHAnsi"/>
                  <w:szCs w:val="24"/>
                </w:rPr>
                <w:t>time</w:t>
              </w:r>
              <w:proofErr w:type="gramEnd"/>
              <w:r w:rsidRPr="00591B81">
                <w:rPr>
                  <w:rFonts w:asciiTheme="minorHAnsi" w:hAnsiTheme="minorHAnsi" w:cstheme="minorHAnsi"/>
                  <w:szCs w:val="24"/>
                </w:rPr>
                <w:t xml:space="preserve"> we do not have the ability to accept payment by credit cards; however, we are reviewing different billing systems at this time and this method would be added to the new platform. </w:t>
              </w:r>
              <w:del w:id="220" w:author="Norely Estrada" w:date="2023-10-25T15:11:00Z">
                <w:r w:rsidRPr="00E53925" w:rsidDel="00E53925">
                  <w:rPr>
                    <w:rFonts w:asciiTheme="minorHAnsi" w:hAnsiTheme="minorHAnsi" w:cstheme="minorHAnsi"/>
                    <w:szCs w:val="24"/>
                    <w:highlight w:val="green"/>
                    <w:rPrChange w:id="221" w:author="Norely Estrada" w:date="2023-10-25T15:11:00Z">
                      <w:rPr>
                        <w:rFonts w:asciiTheme="minorHAnsi" w:hAnsiTheme="minorHAnsi" w:cstheme="minorHAnsi"/>
                        <w:szCs w:val="24"/>
                      </w:rPr>
                    </w:rPrChange>
                  </w:rPr>
                  <w:delText xml:space="preserve">However, </w:delText>
                </w:r>
              </w:del>
            </w:ins>
            <w:ins w:id="222" w:author="Norely Estrada" w:date="2023-10-25T15:11:00Z">
              <w:r w:rsidR="00E53925" w:rsidRPr="00E53925">
                <w:rPr>
                  <w:rFonts w:asciiTheme="minorHAnsi" w:hAnsiTheme="minorHAnsi" w:cstheme="minorHAnsi"/>
                  <w:szCs w:val="24"/>
                  <w:highlight w:val="green"/>
                  <w:rPrChange w:id="223" w:author="Norely Estrada" w:date="2023-10-25T15:11:00Z">
                    <w:rPr>
                      <w:rFonts w:asciiTheme="minorHAnsi" w:hAnsiTheme="minorHAnsi" w:cstheme="minorHAnsi"/>
                      <w:szCs w:val="24"/>
                    </w:rPr>
                  </w:rPrChange>
                </w:rPr>
                <w:t>W</w:t>
              </w:r>
            </w:ins>
            <w:ins w:id="224" w:author="Mary Connors" w:date="2023-10-17T14:24:00Z">
              <w:del w:id="225" w:author="Norely Estrada" w:date="2023-10-25T15:11:00Z">
                <w:r w:rsidRPr="00E53925" w:rsidDel="00E53925">
                  <w:rPr>
                    <w:rFonts w:asciiTheme="minorHAnsi" w:hAnsiTheme="minorHAnsi" w:cstheme="minorHAnsi"/>
                    <w:szCs w:val="24"/>
                    <w:highlight w:val="green"/>
                    <w:rPrChange w:id="226" w:author="Norely Estrada" w:date="2023-10-25T15:11:00Z">
                      <w:rPr>
                        <w:rFonts w:asciiTheme="minorHAnsi" w:hAnsiTheme="minorHAnsi" w:cstheme="minorHAnsi"/>
                        <w:szCs w:val="24"/>
                      </w:rPr>
                    </w:rPrChange>
                  </w:rPr>
                  <w:delText>w</w:delText>
                </w:r>
              </w:del>
              <w:r w:rsidRPr="00E53925">
                <w:rPr>
                  <w:rFonts w:asciiTheme="minorHAnsi" w:hAnsiTheme="minorHAnsi" w:cstheme="minorHAnsi"/>
                  <w:szCs w:val="24"/>
                  <w:highlight w:val="green"/>
                  <w:rPrChange w:id="227" w:author="Norely Estrada" w:date="2023-10-25T15:11:00Z">
                    <w:rPr>
                      <w:rFonts w:asciiTheme="minorHAnsi" w:hAnsiTheme="minorHAnsi" w:cstheme="minorHAnsi"/>
                      <w:szCs w:val="24"/>
                    </w:rPr>
                  </w:rPrChange>
                </w:rPr>
                <w:t>e</w:t>
              </w:r>
              <w:r w:rsidRPr="00591B81">
                <w:rPr>
                  <w:rFonts w:asciiTheme="minorHAnsi" w:hAnsiTheme="minorHAnsi" w:cstheme="minorHAnsi"/>
                  <w:szCs w:val="24"/>
                </w:rPr>
                <w:t xml:space="preserve"> </w:t>
              </w:r>
              <w:proofErr w:type="gramStart"/>
              <w:r w:rsidRPr="00591B81">
                <w:rPr>
                  <w:rFonts w:asciiTheme="minorHAnsi" w:hAnsiTheme="minorHAnsi" w:cstheme="minorHAnsi"/>
                  <w:szCs w:val="24"/>
                </w:rPr>
                <w:t>do</w:t>
              </w:r>
              <w:proofErr w:type="gramEnd"/>
              <w:r w:rsidRPr="00591B81">
                <w:rPr>
                  <w:rFonts w:asciiTheme="minorHAnsi" w:hAnsiTheme="minorHAnsi" w:cstheme="minorHAnsi"/>
                  <w:szCs w:val="24"/>
                </w:rPr>
                <w:t xml:space="preserve"> accept checks and ACH payments.</w:t>
              </w:r>
            </w:ins>
          </w:p>
        </w:tc>
      </w:tr>
    </w:tbl>
    <w:p w14:paraId="71405DB1" w14:textId="6A8F3488" w:rsidR="00F655C2" w:rsidRDefault="00F655C2" w:rsidP="00AF696A">
      <w:pPr>
        <w:widowControl/>
        <w:jc w:val="both"/>
        <w:rPr>
          <w:rFonts w:ascii="Garamond" w:hAnsi="Garamond"/>
          <w:szCs w:val="24"/>
        </w:rPr>
      </w:pPr>
    </w:p>
    <w:p w14:paraId="35334CBB" w14:textId="71E8D151"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proofErr w:type="gramStart"/>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3F0B82">
        <w:rPr>
          <w:rFonts w:asciiTheme="minorHAnsi" w:hAnsiTheme="minorHAnsi" w:cstheme="minorHAnsi"/>
          <w:bCs/>
          <w:szCs w:val="24"/>
        </w:rPr>
        <w:t xml:space="preserve"> Removed</w:t>
      </w:r>
      <w:proofErr w:type="gramEnd"/>
      <w:r w:rsidR="003F0B82">
        <w:rPr>
          <w:rFonts w:asciiTheme="minorHAnsi" w:hAnsiTheme="minorHAnsi" w:cstheme="minorHAnsi"/>
          <w:bCs/>
          <w:szCs w:val="24"/>
        </w:rPr>
        <w:t xml:space="preserve">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19258" w14:textId="77777777" w:rsidR="00D10941" w:rsidRDefault="00D10941">
      <w:r>
        <w:separator/>
      </w:r>
    </w:p>
  </w:endnote>
  <w:endnote w:type="continuationSeparator" w:id="0">
    <w:p w14:paraId="335AA415" w14:textId="77777777" w:rsidR="00D10941" w:rsidRDefault="00D10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Change w:id="238" w:author="Steven Daisy" w:date="2023-10-27T16:54:00Z">
        <w:tblPr>
          <w:tblStyle w:val="TableGrid"/>
          <w:tblW w:w="0" w:type="nil"/>
          <w:tblLayout w:type="fixed"/>
          <w:tblLook w:val="06A0" w:firstRow="1" w:lastRow="0" w:firstColumn="1" w:lastColumn="0" w:noHBand="1" w:noVBand="1"/>
        </w:tblPr>
      </w:tblPrChange>
    </w:tblPr>
    <w:tblGrid>
      <w:gridCol w:w="2880"/>
      <w:gridCol w:w="2880"/>
      <w:gridCol w:w="2880"/>
      <w:tblGridChange w:id="239">
        <w:tblGrid>
          <w:gridCol w:w="2880"/>
          <w:gridCol w:w="2880"/>
          <w:gridCol w:w="2880"/>
        </w:tblGrid>
      </w:tblGridChange>
    </w:tblGrid>
    <w:tr w:rsidR="17745815" w14:paraId="2762172C" w14:textId="77777777" w:rsidTr="17745815">
      <w:trPr>
        <w:trHeight w:val="300"/>
        <w:trPrChange w:id="240" w:author="Steven Daisy" w:date="2023-10-27T16:54:00Z">
          <w:trPr>
            <w:trHeight w:val="300"/>
          </w:trPr>
        </w:trPrChange>
      </w:trPr>
      <w:tc>
        <w:tcPr>
          <w:tcW w:w="2880" w:type="dxa"/>
          <w:tcPrChange w:id="241" w:author="Steven Daisy" w:date="2023-10-27T16:54:00Z">
            <w:tcPr>
              <w:tcW w:w="2880" w:type="dxa"/>
            </w:tcPr>
          </w:tcPrChange>
        </w:tcPr>
        <w:p w14:paraId="6AD8284F" w14:textId="36406CF8" w:rsidR="17745815" w:rsidRDefault="17745815">
          <w:pPr>
            <w:pStyle w:val="Header"/>
            <w:ind w:left="-115"/>
            <w:pPrChange w:id="242" w:author="Steven Daisy" w:date="2023-10-27T16:54:00Z">
              <w:pPr/>
            </w:pPrChange>
          </w:pPr>
        </w:p>
      </w:tc>
      <w:tc>
        <w:tcPr>
          <w:tcW w:w="2880" w:type="dxa"/>
          <w:tcPrChange w:id="243" w:author="Steven Daisy" w:date="2023-10-27T16:54:00Z">
            <w:tcPr>
              <w:tcW w:w="2880" w:type="dxa"/>
            </w:tcPr>
          </w:tcPrChange>
        </w:tcPr>
        <w:p w14:paraId="3773E89C" w14:textId="4655D37C" w:rsidR="17745815" w:rsidRDefault="17745815">
          <w:pPr>
            <w:pStyle w:val="Header"/>
            <w:jc w:val="center"/>
            <w:pPrChange w:id="244" w:author="Steven Daisy" w:date="2023-10-27T16:54:00Z">
              <w:pPr/>
            </w:pPrChange>
          </w:pPr>
        </w:p>
      </w:tc>
      <w:tc>
        <w:tcPr>
          <w:tcW w:w="2880" w:type="dxa"/>
          <w:tcPrChange w:id="245" w:author="Steven Daisy" w:date="2023-10-27T16:54:00Z">
            <w:tcPr>
              <w:tcW w:w="2880" w:type="dxa"/>
            </w:tcPr>
          </w:tcPrChange>
        </w:tcPr>
        <w:p w14:paraId="583FAC70" w14:textId="063768F1" w:rsidR="17745815" w:rsidRDefault="17745815">
          <w:pPr>
            <w:pStyle w:val="Header"/>
            <w:ind w:right="-115"/>
            <w:jc w:val="right"/>
            <w:pPrChange w:id="246" w:author="Steven Daisy" w:date="2023-10-27T16:54:00Z">
              <w:pPr/>
            </w:pPrChange>
          </w:pPr>
        </w:p>
      </w:tc>
    </w:tr>
  </w:tbl>
  <w:p w14:paraId="61389600" w14:textId="34B10A66" w:rsidR="17745815" w:rsidRDefault="17745815">
    <w:pPr>
      <w:pStyle w:val="Footer"/>
      <w:pPrChange w:id="247" w:author="Steven Daisy" w:date="2023-10-27T16:54:00Z">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D9F4A" w14:textId="77777777" w:rsidR="00D10941" w:rsidRDefault="00D10941">
      <w:r>
        <w:separator/>
      </w:r>
    </w:p>
  </w:footnote>
  <w:footnote w:type="continuationSeparator" w:id="0">
    <w:p w14:paraId="1565DE8E" w14:textId="77777777" w:rsidR="00D10941" w:rsidRDefault="00D109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Change w:id="228" w:author="Steven Daisy" w:date="2023-10-27T16:54:00Z">
        <w:tblPr>
          <w:tblStyle w:val="TableGrid"/>
          <w:tblW w:w="0" w:type="nil"/>
          <w:tblLayout w:type="fixed"/>
          <w:tblLook w:val="06A0" w:firstRow="1" w:lastRow="0" w:firstColumn="1" w:lastColumn="0" w:noHBand="1" w:noVBand="1"/>
        </w:tblPr>
      </w:tblPrChange>
    </w:tblPr>
    <w:tblGrid>
      <w:gridCol w:w="2880"/>
      <w:gridCol w:w="2880"/>
      <w:gridCol w:w="2880"/>
      <w:tblGridChange w:id="229">
        <w:tblGrid>
          <w:gridCol w:w="2880"/>
          <w:gridCol w:w="2880"/>
          <w:gridCol w:w="2880"/>
        </w:tblGrid>
      </w:tblGridChange>
    </w:tblGrid>
    <w:tr w:rsidR="17745815" w14:paraId="2FF6F558" w14:textId="77777777" w:rsidTr="17745815">
      <w:trPr>
        <w:trHeight w:val="300"/>
        <w:trPrChange w:id="230" w:author="Steven Daisy" w:date="2023-10-27T16:54:00Z">
          <w:trPr>
            <w:trHeight w:val="300"/>
          </w:trPr>
        </w:trPrChange>
      </w:trPr>
      <w:tc>
        <w:tcPr>
          <w:tcW w:w="2880" w:type="dxa"/>
          <w:tcPrChange w:id="231" w:author="Steven Daisy" w:date="2023-10-27T16:54:00Z">
            <w:tcPr>
              <w:tcW w:w="2880" w:type="dxa"/>
            </w:tcPr>
          </w:tcPrChange>
        </w:tcPr>
        <w:p w14:paraId="29E20B93" w14:textId="529E4EA9" w:rsidR="17745815" w:rsidRDefault="17745815">
          <w:pPr>
            <w:pStyle w:val="Header"/>
            <w:ind w:left="-115"/>
            <w:pPrChange w:id="232" w:author="Steven Daisy" w:date="2023-10-27T16:54:00Z">
              <w:pPr/>
            </w:pPrChange>
          </w:pPr>
        </w:p>
      </w:tc>
      <w:tc>
        <w:tcPr>
          <w:tcW w:w="2880" w:type="dxa"/>
          <w:tcPrChange w:id="233" w:author="Steven Daisy" w:date="2023-10-27T16:54:00Z">
            <w:tcPr>
              <w:tcW w:w="2880" w:type="dxa"/>
            </w:tcPr>
          </w:tcPrChange>
        </w:tcPr>
        <w:p w14:paraId="45EFB0E7" w14:textId="4C8304DB" w:rsidR="17745815" w:rsidRDefault="17745815">
          <w:pPr>
            <w:pStyle w:val="Header"/>
            <w:jc w:val="center"/>
            <w:pPrChange w:id="234" w:author="Steven Daisy" w:date="2023-10-27T16:54:00Z">
              <w:pPr/>
            </w:pPrChange>
          </w:pPr>
        </w:p>
      </w:tc>
      <w:tc>
        <w:tcPr>
          <w:tcW w:w="2880" w:type="dxa"/>
          <w:tcPrChange w:id="235" w:author="Steven Daisy" w:date="2023-10-27T16:54:00Z">
            <w:tcPr>
              <w:tcW w:w="2880" w:type="dxa"/>
            </w:tcPr>
          </w:tcPrChange>
        </w:tcPr>
        <w:p w14:paraId="2AD27250" w14:textId="1B4043E0" w:rsidR="17745815" w:rsidRDefault="17745815">
          <w:pPr>
            <w:pStyle w:val="Header"/>
            <w:ind w:right="-115"/>
            <w:jc w:val="right"/>
            <w:pPrChange w:id="236" w:author="Steven Daisy" w:date="2023-10-27T16:54:00Z">
              <w:pPr/>
            </w:pPrChange>
          </w:pPr>
        </w:p>
      </w:tc>
    </w:tr>
  </w:tbl>
  <w:p w14:paraId="727D7DB5" w14:textId="58C8AF32" w:rsidR="17745815" w:rsidRDefault="17745815">
    <w:pPr>
      <w:pStyle w:val="Header"/>
      <w:pPrChange w:id="237" w:author="Steven Daisy" w:date="2023-10-27T16:54: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rely Estrada">
    <w15:presenceInfo w15:providerId="AD" w15:userId="S::Norely.Estrada@AlticeUSA.com::43572e10-1fe6-4ccb-9fd5-2f63285508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12B6"/>
    <w:rsid w:val="0000708C"/>
    <w:rsid w:val="000207A2"/>
    <w:rsid w:val="00060D2C"/>
    <w:rsid w:val="000770AE"/>
    <w:rsid w:val="0009140A"/>
    <w:rsid w:val="00094D95"/>
    <w:rsid w:val="0009502C"/>
    <w:rsid w:val="000A0B24"/>
    <w:rsid w:val="000A7E85"/>
    <w:rsid w:val="000C4FC9"/>
    <w:rsid w:val="000C6DD8"/>
    <w:rsid w:val="0011345F"/>
    <w:rsid w:val="00133B9C"/>
    <w:rsid w:val="00141B94"/>
    <w:rsid w:val="00142CC5"/>
    <w:rsid w:val="00174793"/>
    <w:rsid w:val="001B7DE4"/>
    <w:rsid w:val="001E44C2"/>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130E2"/>
    <w:rsid w:val="00323710"/>
    <w:rsid w:val="00341828"/>
    <w:rsid w:val="003440C8"/>
    <w:rsid w:val="00350E57"/>
    <w:rsid w:val="003528C0"/>
    <w:rsid w:val="00363F22"/>
    <w:rsid w:val="00370866"/>
    <w:rsid w:val="003B7A2F"/>
    <w:rsid w:val="003E057A"/>
    <w:rsid w:val="003F0B82"/>
    <w:rsid w:val="003F442B"/>
    <w:rsid w:val="004009A6"/>
    <w:rsid w:val="00405269"/>
    <w:rsid w:val="00414C3F"/>
    <w:rsid w:val="004217C4"/>
    <w:rsid w:val="00436E61"/>
    <w:rsid w:val="004410CA"/>
    <w:rsid w:val="0045070F"/>
    <w:rsid w:val="00463E52"/>
    <w:rsid w:val="0047440B"/>
    <w:rsid w:val="00475460"/>
    <w:rsid w:val="00480672"/>
    <w:rsid w:val="004B039D"/>
    <w:rsid w:val="004D3970"/>
    <w:rsid w:val="004D60F5"/>
    <w:rsid w:val="004D74C0"/>
    <w:rsid w:val="004E7F0E"/>
    <w:rsid w:val="004F3F1D"/>
    <w:rsid w:val="00536FDC"/>
    <w:rsid w:val="00537AA0"/>
    <w:rsid w:val="00542998"/>
    <w:rsid w:val="0056091C"/>
    <w:rsid w:val="00591B81"/>
    <w:rsid w:val="005A0801"/>
    <w:rsid w:val="005A0FC8"/>
    <w:rsid w:val="005F14FB"/>
    <w:rsid w:val="00601A6F"/>
    <w:rsid w:val="00603289"/>
    <w:rsid w:val="00610FE6"/>
    <w:rsid w:val="006122B8"/>
    <w:rsid w:val="006405E9"/>
    <w:rsid w:val="006676D8"/>
    <w:rsid w:val="007337DE"/>
    <w:rsid w:val="00741B7D"/>
    <w:rsid w:val="00757BBC"/>
    <w:rsid w:val="00764E3B"/>
    <w:rsid w:val="00786320"/>
    <w:rsid w:val="007A07DC"/>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39602"/>
    <w:rsid w:val="00951771"/>
    <w:rsid w:val="00965FF1"/>
    <w:rsid w:val="0097645D"/>
    <w:rsid w:val="009848F8"/>
    <w:rsid w:val="009B51BA"/>
    <w:rsid w:val="009D550B"/>
    <w:rsid w:val="00A2550B"/>
    <w:rsid w:val="00A35F83"/>
    <w:rsid w:val="00AC786B"/>
    <w:rsid w:val="00AD3A14"/>
    <w:rsid w:val="00AE786C"/>
    <w:rsid w:val="00AF696A"/>
    <w:rsid w:val="00B1717A"/>
    <w:rsid w:val="00B31295"/>
    <w:rsid w:val="00B66829"/>
    <w:rsid w:val="00B66D79"/>
    <w:rsid w:val="00B671D0"/>
    <w:rsid w:val="00BB4C38"/>
    <w:rsid w:val="00BD7CB3"/>
    <w:rsid w:val="00BF4E0C"/>
    <w:rsid w:val="00C12F4B"/>
    <w:rsid w:val="00C249B7"/>
    <w:rsid w:val="00C4202B"/>
    <w:rsid w:val="00C72FDD"/>
    <w:rsid w:val="00C9083F"/>
    <w:rsid w:val="00CA327C"/>
    <w:rsid w:val="00CB62E2"/>
    <w:rsid w:val="00CC3724"/>
    <w:rsid w:val="00D0572F"/>
    <w:rsid w:val="00D10941"/>
    <w:rsid w:val="00D15950"/>
    <w:rsid w:val="00D21B47"/>
    <w:rsid w:val="00D24DFB"/>
    <w:rsid w:val="00D45264"/>
    <w:rsid w:val="00D61EF4"/>
    <w:rsid w:val="00D84278"/>
    <w:rsid w:val="00D9324D"/>
    <w:rsid w:val="00E26E01"/>
    <w:rsid w:val="00E53925"/>
    <w:rsid w:val="00E55CD1"/>
    <w:rsid w:val="00E65CF2"/>
    <w:rsid w:val="00E75923"/>
    <w:rsid w:val="00EA09C0"/>
    <w:rsid w:val="00EA1E04"/>
    <w:rsid w:val="00EF0A39"/>
    <w:rsid w:val="00EF6A1E"/>
    <w:rsid w:val="00F27DB8"/>
    <w:rsid w:val="00F655C2"/>
    <w:rsid w:val="00F72BF2"/>
    <w:rsid w:val="00FA161D"/>
    <w:rsid w:val="00FB6F5E"/>
    <w:rsid w:val="00FD141D"/>
    <w:rsid w:val="00FD5220"/>
    <w:rsid w:val="00FE3285"/>
    <w:rsid w:val="08135DFD"/>
    <w:rsid w:val="0B21BC1F"/>
    <w:rsid w:val="0CBD8C80"/>
    <w:rsid w:val="103F5C26"/>
    <w:rsid w:val="11DB2C87"/>
    <w:rsid w:val="12E84F96"/>
    <w:rsid w:val="13173277"/>
    <w:rsid w:val="17745815"/>
    <w:rsid w:val="1B3BD92B"/>
    <w:rsid w:val="219BB603"/>
    <w:rsid w:val="292D3DA2"/>
    <w:rsid w:val="2F4D3F2B"/>
    <w:rsid w:val="351FAEB8"/>
    <w:rsid w:val="35FBB2E6"/>
    <w:rsid w:val="3706A19B"/>
    <w:rsid w:val="39CBCEA2"/>
    <w:rsid w:val="3F8A6F1A"/>
    <w:rsid w:val="46E5E21F"/>
    <w:rsid w:val="4A08739B"/>
    <w:rsid w:val="4BB48959"/>
    <w:rsid w:val="4F9B6491"/>
    <w:rsid w:val="56A9404D"/>
    <w:rsid w:val="5A3B9431"/>
    <w:rsid w:val="5D7E6488"/>
    <w:rsid w:val="5FD59D33"/>
    <w:rsid w:val="61147D38"/>
    <w:rsid w:val="61AD085F"/>
    <w:rsid w:val="6305FA7E"/>
    <w:rsid w:val="6765D095"/>
    <w:rsid w:val="68618080"/>
    <w:rsid w:val="6A948702"/>
    <w:rsid w:val="6E2EA3A4"/>
    <w:rsid w:val="74435148"/>
    <w:rsid w:val="7497F61A"/>
    <w:rsid w:val="7AED4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UnresolvedMention">
    <w:name w:val="Unresolved Mention"/>
    <w:basedOn w:val="DefaultParagraphFont"/>
    <w:uiPriority w:val="99"/>
    <w:semiHidden/>
    <w:unhideWhenUsed/>
    <w:rsid w:val="00764E3B"/>
    <w:rPr>
      <w:color w:val="605E5C"/>
      <w:shd w:val="clear" w:color="auto" w:fill="E1DFDD"/>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E3D67CB0D66DE4DA10B2E4B911C9F23" ma:contentTypeVersion="5" ma:contentTypeDescription="Create a new document." ma:contentTypeScope="" ma:versionID="99eae4aa9f08eaddefba6389c16fddff">
  <xsd:schema xmlns:xsd="http://www.w3.org/2001/XMLSchema" xmlns:xs="http://www.w3.org/2001/XMLSchema" xmlns:p="http://schemas.microsoft.com/office/2006/metadata/properties" xmlns:ns2="f59003da-d497-47c2-b4cd-5734705200ce" xmlns:ns3="cb631773-b4c5-4a0f-afba-e4744ed894d3" targetNamespace="http://schemas.microsoft.com/office/2006/metadata/properties" ma:root="true" ma:fieldsID="2d44d183039394e5335e244069d2a30a" ns2:_="" ns3:_="">
    <xsd:import namespace="f59003da-d497-47c2-b4cd-5734705200ce"/>
    <xsd:import namespace="cb631773-b4c5-4a0f-afba-e4744ed894d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9003da-d497-47c2-b4cd-573470520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631773-b4c5-4a0f-afba-e4744ed894d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753506B-491A-4A41-AAB3-241D63FAF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9003da-d497-47c2-b4cd-5734705200ce"/>
    <ds:schemaRef ds:uri="cb631773-b4c5-4a0f-afba-e4744ed894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2080</Words>
  <Characters>13186</Characters>
  <Application>Microsoft Office Word</Application>
  <DocSecurity>0</DocSecurity>
  <Lines>109</Lines>
  <Paragraphs>30</Paragraphs>
  <ScaleCrop>false</ScaleCrop>
  <Company>State of Indiana</Company>
  <LinksUpToDate>false</LinksUpToDate>
  <CharactersWithSpaces>15236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2</cp:revision>
  <dcterms:created xsi:type="dcterms:W3CDTF">2023-11-06T18:49:00Z</dcterms:created>
  <dcterms:modified xsi:type="dcterms:W3CDTF">2023-11-06T18:49:00Z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0x0101004E3D67CB0D66DE4DA10B2E4B911C9F23</vt:lpwstr>
  </property>
</Properties>
</file>